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4A7ECC64"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D32290" w:rsidRDefault="00983D1C" w:rsidP="00C44418">
      <w:pPr>
        <w:rPr>
          <w:rFonts w:asciiTheme="minorHAnsi" w:eastAsia="Calibri" w:hAnsiTheme="minorHAnsi" w:cstheme="minorHAnsi"/>
          <w:b/>
          <w:bCs/>
        </w:rPr>
      </w:pPr>
      <w:r w:rsidRPr="00D32290">
        <w:rPr>
          <w:rFonts w:asciiTheme="minorHAnsi" w:eastAsia="Calibri" w:hAnsiTheme="minorHAnsi" w:cstheme="minorHAnsi"/>
          <w:b/>
          <w:bCs/>
        </w:rPr>
        <w:t xml:space="preserve">Technical Advisory Committee </w:t>
      </w:r>
      <w:r w:rsidR="00C44418" w:rsidRPr="00D32290">
        <w:rPr>
          <w:rFonts w:asciiTheme="minorHAnsi" w:eastAsia="Calibri" w:hAnsiTheme="minorHAnsi" w:cstheme="minorHAnsi"/>
          <w:b/>
          <w:bCs/>
        </w:rPr>
        <w:t>(</w:t>
      </w:r>
      <w:r w:rsidRPr="00D32290">
        <w:rPr>
          <w:rFonts w:asciiTheme="minorHAnsi" w:eastAsia="Calibri" w:hAnsiTheme="minorHAnsi" w:cstheme="minorHAnsi"/>
          <w:b/>
          <w:bCs/>
        </w:rPr>
        <w:t>TA</w:t>
      </w:r>
      <w:r w:rsidR="00C44418" w:rsidRPr="00D32290">
        <w:rPr>
          <w:rFonts w:asciiTheme="minorHAnsi" w:eastAsia="Calibri" w:hAnsiTheme="minorHAnsi" w:cstheme="minorHAnsi"/>
          <w:b/>
          <w:bCs/>
        </w:rPr>
        <w:t xml:space="preserve">C) Virtual </w:t>
      </w:r>
      <w:r w:rsidRPr="00D32290">
        <w:rPr>
          <w:rFonts w:asciiTheme="minorHAnsi" w:eastAsia="Calibri" w:hAnsiTheme="minorHAnsi" w:cstheme="minorHAnsi"/>
          <w:b/>
          <w:bCs/>
        </w:rPr>
        <w:t>Meeting</w:t>
      </w:r>
    </w:p>
    <w:p w14:paraId="202DABB4" w14:textId="50BF778E" w:rsidR="00C44418" w:rsidRPr="00D32290" w:rsidRDefault="00C44418" w:rsidP="00C44418">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sidR="0081791E">
        <w:rPr>
          <w:rFonts w:asciiTheme="minorHAnsi" w:eastAsia="Calibri" w:hAnsiTheme="minorHAnsi" w:cstheme="minorHAnsi"/>
          <w:i/>
          <w:iCs/>
        </w:rPr>
        <w:t xml:space="preserve">in-person at </w:t>
      </w:r>
      <w:r w:rsidR="00EA3A11">
        <w:rPr>
          <w:rFonts w:asciiTheme="minorHAnsi" w:eastAsia="Calibri" w:hAnsiTheme="minorHAnsi" w:cstheme="minorHAnsi"/>
          <w:i/>
          <w:iCs/>
        </w:rPr>
        <w:t>Executive Director’s Office in Kearney, NE</w:t>
      </w:r>
    </w:p>
    <w:p w14:paraId="3E926FC8" w14:textId="0DA1403A" w:rsidR="00526D90" w:rsidRPr="00E55FAC" w:rsidRDefault="001A19E7" w:rsidP="00526D90">
      <w:pPr>
        <w:rPr>
          <w:rFonts w:asciiTheme="minorHAnsi" w:eastAsia="Calibri" w:hAnsiTheme="minorHAnsi" w:cstheme="minorHAnsi"/>
        </w:rPr>
      </w:pPr>
      <w:r w:rsidRPr="001A19E7">
        <w:rPr>
          <w:rFonts w:asciiTheme="minorHAnsi" w:eastAsia="Calibri" w:hAnsiTheme="minorHAnsi" w:cstheme="minorHAnsi"/>
          <w:b/>
          <w:bCs/>
        </w:rPr>
        <w:t>Day #1:</w:t>
      </w:r>
      <w:r>
        <w:rPr>
          <w:rFonts w:asciiTheme="minorHAnsi" w:eastAsia="Calibri" w:hAnsiTheme="minorHAnsi" w:cstheme="minorHAnsi"/>
        </w:rPr>
        <w:t xml:space="preserve"> </w:t>
      </w:r>
      <w:r w:rsidR="00526D90" w:rsidRPr="00E55FAC">
        <w:rPr>
          <w:rFonts w:asciiTheme="minorHAnsi" w:eastAsia="Calibri" w:hAnsiTheme="minorHAnsi" w:cstheme="minorHAnsi"/>
        </w:rPr>
        <w:t xml:space="preserve">Tuesday, </w:t>
      </w:r>
      <w:r w:rsidR="005A498C">
        <w:rPr>
          <w:rFonts w:asciiTheme="minorHAnsi" w:eastAsia="Calibri" w:hAnsiTheme="minorHAnsi" w:cstheme="minorHAnsi"/>
        </w:rPr>
        <w:t>February 4, 2025</w:t>
      </w:r>
      <w:r w:rsidR="00526D90" w:rsidRPr="00E55FAC">
        <w:rPr>
          <w:rFonts w:asciiTheme="minorHAnsi" w:eastAsia="Calibri" w:hAnsiTheme="minorHAnsi" w:cstheme="minorHAnsi"/>
        </w:rPr>
        <w:t xml:space="preserve">; </w:t>
      </w:r>
      <w:r>
        <w:rPr>
          <w:rFonts w:asciiTheme="minorHAnsi" w:eastAsia="Calibri" w:hAnsiTheme="minorHAnsi" w:cstheme="minorHAnsi"/>
        </w:rPr>
        <w:t>1:00 PM – 5:00 PM</w:t>
      </w:r>
      <w:r w:rsidR="00526D90" w:rsidRPr="00E55FAC">
        <w:rPr>
          <w:rFonts w:asciiTheme="minorHAnsi" w:eastAsia="Calibri" w:hAnsiTheme="minorHAnsi" w:cstheme="minorHAnsi"/>
        </w:rPr>
        <w:t xml:space="preserve"> </w:t>
      </w:r>
      <w:r w:rsidR="00EA3A11" w:rsidRPr="00E55FAC">
        <w:rPr>
          <w:rFonts w:asciiTheme="minorHAnsi" w:eastAsia="Calibri" w:hAnsiTheme="minorHAnsi" w:cstheme="minorHAnsi"/>
        </w:rPr>
        <w:t>CT</w:t>
      </w:r>
    </w:p>
    <w:p w14:paraId="704D465F" w14:textId="32742ECE" w:rsidR="00C44418" w:rsidRPr="00EA3A11" w:rsidRDefault="00C44418" w:rsidP="004734D9">
      <w:pPr>
        <w:pStyle w:val="NoSpacing"/>
        <w:rPr>
          <w:rFonts w:asciiTheme="minorHAnsi" w:hAnsiTheme="minorHAnsi" w:cstheme="minorHAnsi"/>
          <w:b/>
          <w:bCs/>
          <w:highlight w:val="yellow"/>
        </w:rPr>
      </w:pPr>
    </w:p>
    <w:p w14:paraId="2D613461" w14:textId="77777777" w:rsidR="00B930AF" w:rsidRPr="00AC0248" w:rsidRDefault="00B930AF" w:rsidP="00B930AF">
      <w:pPr>
        <w:pStyle w:val="NoSpacing"/>
        <w:rPr>
          <w:rFonts w:asciiTheme="minorHAnsi" w:hAnsiTheme="minorHAnsi" w:cstheme="minorHAnsi"/>
          <w:b/>
          <w:bCs/>
          <w:color w:val="0070C0"/>
        </w:rPr>
      </w:pPr>
      <w:r w:rsidRPr="00AC0248">
        <w:rPr>
          <w:rFonts w:asciiTheme="minorHAnsi" w:hAnsiTheme="minorHAnsi" w:cstheme="minorHAnsi"/>
          <w:b/>
          <w:bCs/>
          <w:color w:val="0070C0"/>
        </w:rPr>
        <w:t>Technical Advisory Committee (TAC)</w:t>
      </w:r>
    </w:p>
    <w:p w14:paraId="05232BA8" w14:textId="77777777" w:rsidR="00B930AF" w:rsidRPr="009520DE" w:rsidRDefault="00B930AF" w:rsidP="00B930AF">
      <w:pPr>
        <w:jc w:val="both"/>
        <w:rPr>
          <w:rFonts w:asciiTheme="minorHAnsi" w:eastAsia="Times New Roman" w:hAnsiTheme="minorHAnsi" w:cstheme="minorHAnsi"/>
          <w:bCs/>
        </w:rPr>
      </w:pPr>
      <w:r w:rsidRPr="009520DE">
        <w:rPr>
          <w:rFonts w:asciiTheme="minorHAnsi" w:eastAsia="Times New Roman" w:hAnsiTheme="minorHAnsi" w:cstheme="minorHAnsi"/>
          <w:b/>
          <w:bCs/>
        </w:rPr>
        <w:t>State of Wyoming</w:t>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t>Bureau of Reclamation (Reclamation)</w:t>
      </w:r>
    </w:p>
    <w:p w14:paraId="314E8B46" w14:textId="77777777" w:rsidR="00B930AF" w:rsidRPr="009520DE" w:rsidRDefault="00B930AF" w:rsidP="00B930AF">
      <w:pPr>
        <w:jc w:val="both"/>
        <w:rPr>
          <w:rFonts w:asciiTheme="minorHAnsi" w:eastAsia="Times New Roman" w:hAnsiTheme="minorHAnsi" w:cstheme="minorHAnsi"/>
        </w:rPr>
      </w:pPr>
      <w:r w:rsidRPr="009520DE">
        <w:rPr>
          <w:rFonts w:asciiTheme="minorHAnsi" w:eastAsia="Times New Roman" w:hAnsiTheme="minorHAnsi" w:cstheme="minorHAnsi"/>
        </w:rPr>
        <w:t>Cheyenne Love – Alternate</w:t>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t>Brock Merrill – Member</w:t>
      </w:r>
      <w:r w:rsidRPr="009520DE">
        <w:rPr>
          <w:rFonts w:asciiTheme="minorHAnsi" w:eastAsia="Times New Roman" w:hAnsiTheme="minorHAnsi" w:cstheme="minorHAnsi"/>
        </w:rPr>
        <w:tab/>
      </w:r>
      <w:r w:rsidRPr="009520DE">
        <w:rPr>
          <w:rFonts w:asciiTheme="minorHAnsi" w:eastAsia="Times New Roman" w:hAnsiTheme="minorHAnsi" w:cstheme="minorHAnsi"/>
        </w:rPr>
        <w:tab/>
      </w:r>
    </w:p>
    <w:p w14:paraId="2D41BB99" w14:textId="77777777" w:rsidR="00B930AF" w:rsidRDefault="00B930AF" w:rsidP="00B930AF">
      <w:pPr>
        <w:jc w:val="both"/>
        <w:rPr>
          <w:rFonts w:asciiTheme="minorHAnsi" w:eastAsia="Times New Roman" w:hAnsiTheme="minorHAnsi" w:cstheme="minorHAnsi"/>
        </w:rPr>
      </w:pPr>
      <w:r w:rsidRPr="009520DE">
        <w:rPr>
          <w:rFonts w:asciiTheme="minorHAnsi" w:eastAsia="Times New Roman" w:hAnsiTheme="minorHAnsi" w:cstheme="minorHAnsi"/>
          <w:bCs/>
        </w:rPr>
        <w:t>Michelle Hubbard  – Al</w:t>
      </w:r>
      <w:r w:rsidRPr="009520DE">
        <w:rPr>
          <w:rFonts w:asciiTheme="minorHAnsi" w:eastAsia="Times New Roman" w:hAnsiTheme="minorHAnsi" w:cstheme="minorHAnsi"/>
        </w:rPr>
        <w:t>ternate</w:t>
      </w:r>
    </w:p>
    <w:p w14:paraId="4DC694C7" w14:textId="77777777" w:rsidR="00B930AF" w:rsidRPr="009520DE" w:rsidRDefault="00B930AF" w:rsidP="00B930AF">
      <w:pPr>
        <w:jc w:val="both"/>
        <w:rPr>
          <w:rFonts w:asciiTheme="minorHAnsi" w:eastAsia="Times New Roman" w:hAnsiTheme="minorHAnsi" w:cstheme="minorHAnsi"/>
          <w:b/>
        </w:rPr>
      </w:pPr>
    </w:p>
    <w:p w14:paraId="564678F9" w14:textId="77777777" w:rsidR="00B930AF" w:rsidRPr="009520DE" w:rsidRDefault="00B930AF" w:rsidP="00B930AF">
      <w:pPr>
        <w:jc w:val="both"/>
        <w:rPr>
          <w:rFonts w:asciiTheme="minorHAnsi" w:eastAsia="Times New Roman" w:hAnsiTheme="minorHAnsi" w:cstheme="minorHAnsi"/>
        </w:rPr>
      </w:pPr>
      <w:r w:rsidRPr="009520DE">
        <w:rPr>
          <w:rFonts w:asciiTheme="minorHAnsi" w:eastAsia="Times New Roman" w:hAnsiTheme="minorHAnsi" w:cstheme="minorHAnsi"/>
          <w:b/>
        </w:rPr>
        <w:t>State of Colorado</w:t>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b/>
        </w:rPr>
        <w:t>U.S. Fish and Wildlife Service (Service)</w:t>
      </w:r>
    </w:p>
    <w:p w14:paraId="689BCAC3" w14:textId="77777777" w:rsidR="00B930AF" w:rsidRPr="009520DE" w:rsidRDefault="00B930AF" w:rsidP="00B930AF">
      <w:pPr>
        <w:jc w:val="both"/>
        <w:rPr>
          <w:rFonts w:asciiTheme="minorHAnsi" w:eastAsia="Times New Roman" w:hAnsiTheme="minorHAnsi" w:cstheme="minorHAnsi"/>
        </w:rPr>
      </w:pPr>
      <w:r w:rsidRPr="009520DE">
        <w:rPr>
          <w:rFonts w:asciiTheme="minorHAnsi" w:eastAsia="Times New Roman" w:hAnsiTheme="minorHAnsi" w:cstheme="minorHAnsi"/>
        </w:rPr>
        <w:t>Kara Scheel – Member</w:t>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t>Matt Rabbe – Member</w:t>
      </w:r>
    </w:p>
    <w:p w14:paraId="3BBE80AB" w14:textId="77777777" w:rsidR="00B930AF" w:rsidRDefault="00B930AF" w:rsidP="00B930AF">
      <w:pPr>
        <w:jc w:val="both"/>
        <w:rPr>
          <w:rFonts w:asciiTheme="minorHAnsi" w:eastAsia="Times New Roman" w:hAnsiTheme="minorHAnsi" w:cstheme="minorHAnsi"/>
        </w:rPr>
      </w:pPr>
      <w:r>
        <w:rPr>
          <w:rFonts w:asciiTheme="minorHAnsi" w:eastAsia="Times New Roman" w:hAnsiTheme="minorHAnsi" w:cstheme="minorHAnsi"/>
        </w:rPr>
        <w:t xml:space="preserve">Emily Zmak </w:t>
      </w:r>
      <w:r w:rsidRPr="009520DE">
        <w:rPr>
          <w:rFonts w:asciiTheme="minorHAnsi" w:eastAsia="Times New Roman" w:hAnsiTheme="minorHAnsi" w:cstheme="minorHAnsi"/>
        </w:rPr>
        <w:t xml:space="preserve">– </w:t>
      </w:r>
      <w:r>
        <w:rPr>
          <w:rFonts w:asciiTheme="minorHAnsi" w:eastAsia="Times New Roman" w:hAnsiTheme="minorHAnsi" w:cstheme="minorHAnsi"/>
        </w:rPr>
        <w:t xml:space="preserve"> Alternate</w:t>
      </w:r>
    </w:p>
    <w:p w14:paraId="165AF432" w14:textId="77777777" w:rsidR="00B930AF" w:rsidRPr="009520DE" w:rsidRDefault="00B930AF" w:rsidP="00B930AF">
      <w:pPr>
        <w:jc w:val="both"/>
        <w:rPr>
          <w:rFonts w:asciiTheme="minorHAnsi" w:eastAsia="Times New Roman" w:hAnsiTheme="minorHAnsi" w:cstheme="minorHAnsi"/>
        </w:rPr>
      </w:pPr>
    </w:p>
    <w:p w14:paraId="3A56CDFF" w14:textId="77777777" w:rsidR="00B930AF" w:rsidRPr="009520DE" w:rsidRDefault="00B930AF" w:rsidP="00B930AF">
      <w:pPr>
        <w:jc w:val="both"/>
        <w:rPr>
          <w:rFonts w:asciiTheme="minorHAnsi" w:eastAsia="Times New Roman" w:hAnsiTheme="minorHAnsi" w:cstheme="minorHAnsi"/>
        </w:rPr>
      </w:pPr>
      <w:r w:rsidRPr="009520DE">
        <w:rPr>
          <w:rFonts w:asciiTheme="minorHAnsi" w:eastAsia="Times New Roman" w:hAnsiTheme="minorHAnsi" w:cstheme="minorHAnsi"/>
          <w:b/>
          <w:bCs/>
        </w:rPr>
        <w:t>State of Nebraska</w:t>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t>Environmental Entities</w:t>
      </w:r>
    </w:p>
    <w:p w14:paraId="2F299371" w14:textId="77777777" w:rsidR="00B930AF" w:rsidRPr="009520DE" w:rsidRDefault="00B930AF" w:rsidP="00B930AF">
      <w:pPr>
        <w:jc w:val="both"/>
        <w:rPr>
          <w:rFonts w:asciiTheme="minorHAnsi" w:eastAsia="Times New Roman" w:hAnsiTheme="minorHAnsi" w:cstheme="minorHAnsi"/>
          <w:bCs/>
        </w:rPr>
      </w:pPr>
      <w:r w:rsidRPr="009520DE">
        <w:rPr>
          <w:rFonts w:asciiTheme="minorHAnsi" w:eastAsia="Times New Roman" w:hAnsiTheme="minorHAnsi" w:cstheme="minorHAnsi"/>
          <w:bCs/>
        </w:rPr>
        <w:t>Caitlin Kingsley</w:t>
      </w:r>
      <w:r w:rsidRPr="009520DE">
        <w:rPr>
          <w:rFonts w:asciiTheme="minorHAnsi" w:eastAsia="Times New Roman" w:hAnsiTheme="minorHAnsi" w:cstheme="minorHAnsi"/>
        </w:rPr>
        <w:t xml:space="preserve"> – </w:t>
      </w:r>
      <w:r w:rsidRPr="009520DE">
        <w:rPr>
          <w:rFonts w:asciiTheme="minorHAnsi" w:eastAsia="Times New Roman" w:hAnsiTheme="minorHAnsi" w:cstheme="minorHAnsi"/>
          <w:bCs/>
        </w:rPr>
        <w:t>Member</w:t>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t>Rich Walters – Member</w:t>
      </w:r>
    </w:p>
    <w:p w14:paraId="690A2DCA" w14:textId="77777777" w:rsidR="00B930AF" w:rsidRPr="009520DE" w:rsidRDefault="00B930AF" w:rsidP="00B930AF">
      <w:pPr>
        <w:jc w:val="both"/>
        <w:rPr>
          <w:rFonts w:asciiTheme="minorHAnsi" w:eastAsia="Times New Roman" w:hAnsiTheme="minorHAnsi" w:cstheme="minorHAnsi"/>
        </w:rPr>
      </w:pPr>
      <w:r w:rsidRPr="009520DE">
        <w:rPr>
          <w:rFonts w:asciiTheme="minorHAnsi" w:eastAsia="Times New Roman" w:hAnsiTheme="minorHAnsi" w:cstheme="minorHAnsi"/>
        </w:rPr>
        <w:t>Jennifer Schellpeper – Alternate</w:t>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t>Amanda Hegg – Member</w:t>
      </w:r>
    </w:p>
    <w:p w14:paraId="468B931F" w14:textId="77777777" w:rsidR="00B930AF" w:rsidRPr="009520DE" w:rsidRDefault="00B930AF" w:rsidP="00B930AF">
      <w:pPr>
        <w:ind w:left="4320" w:firstLine="720"/>
        <w:jc w:val="both"/>
        <w:rPr>
          <w:rFonts w:asciiTheme="minorHAnsi" w:eastAsia="Times New Roman" w:hAnsiTheme="minorHAnsi" w:cstheme="minorHAnsi"/>
          <w:bCs/>
        </w:rPr>
      </w:pPr>
      <w:r w:rsidRPr="009520DE">
        <w:rPr>
          <w:rFonts w:asciiTheme="minorHAnsi" w:eastAsia="Times New Roman" w:hAnsiTheme="minorHAnsi" w:cstheme="minorHAnsi"/>
          <w:bCs/>
        </w:rPr>
        <w:t>Bethany Ostrom – Alternate</w:t>
      </w:r>
    </w:p>
    <w:p w14:paraId="7397E5F3" w14:textId="77777777" w:rsidR="00B930AF" w:rsidRPr="009520DE" w:rsidRDefault="00B930AF" w:rsidP="00B930AF">
      <w:pPr>
        <w:jc w:val="both"/>
        <w:rPr>
          <w:rFonts w:asciiTheme="minorHAnsi" w:eastAsia="Times New Roman" w:hAnsiTheme="minorHAnsi" w:cstheme="minorHAnsi"/>
          <w:bCs/>
        </w:rPr>
      </w:pP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t>Melissa Mosier – Alternate</w:t>
      </w:r>
    </w:p>
    <w:p w14:paraId="255D8561" w14:textId="77777777" w:rsidR="00B930AF" w:rsidRPr="0094776D" w:rsidRDefault="00B930AF" w:rsidP="00B930AF">
      <w:pPr>
        <w:jc w:val="both"/>
        <w:rPr>
          <w:rFonts w:asciiTheme="minorHAnsi" w:eastAsia="Times New Roman" w:hAnsiTheme="minorHAnsi" w:cstheme="minorHAnsi"/>
          <w:bCs/>
          <w:highlight w:val="yellow"/>
        </w:rPr>
      </w:pPr>
    </w:p>
    <w:p w14:paraId="0FD29583" w14:textId="77777777" w:rsidR="00B930AF" w:rsidRPr="009520DE" w:rsidRDefault="00B930AF" w:rsidP="00B930AF">
      <w:pPr>
        <w:jc w:val="both"/>
        <w:rPr>
          <w:rFonts w:asciiTheme="minorHAnsi" w:eastAsia="Times New Roman" w:hAnsiTheme="minorHAnsi" w:cstheme="minorHAnsi"/>
          <w:bCs/>
        </w:rPr>
      </w:pPr>
      <w:r w:rsidRPr="009520DE">
        <w:rPr>
          <w:rFonts w:asciiTheme="minorHAnsi" w:eastAsia="Times New Roman" w:hAnsiTheme="minorHAnsi" w:cstheme="minorHAnsi"/>
          <w:b/>
          <w:bCs/>
        </w:rPr>
        <w:t>Upper Platte Water Users</w:t>
      </w:r>
      <w:r w:rsidRPr="009520DE">
        <w:rPr>
          <w:rFonts w:asciiTheme="minorHAnsi" w:eastAsia="Times New Roman" w:hAnsiTheme="minorHAnsi" w:cstheme="minorHAnsi"/>
          <w:bCs/>
        </w:rPr>
        <w:t xml:space="preserve"> </w:t>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
          <w:bCs/>
        </w:rPr>
        <w:t>Colorado Water Users</w:t>
      </w:r>
    </w:p>
    <w:p w14:paraId="1CBE69B4" w14:textId="77777777" w:rsidR="00B930AF" w:rsidRPr="009520DE" w:rsidRDefault="00B930AF" w:rsidP="00B930AF">
      <w:pPr>
        <w:jc w:val="both"/>
        <w:rPr>
          <w:rFonts w:asciiTheme="minorHAnsi" w:eastAsia="Times New Roman" w:hAnsiTheme="minorHAnsi" w:cstheme="minorHAnsi"/>
          <w:bCs/>
        </w:rPr>
      </w:pPr>
      <w:r w:rsidRPr="009520DE">
        <w:rPr>
          <w:rFonts w:asciiTheme="minorHAnsi" w:eastAsia="Times New Roman" w:hAnsiTheme="minorHAnsi" w:cstheme="minorHAnsi"/>
          <w:bCs/>
        </w:rPr>
        <w:t>n/a</w:t>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p>
    <w:p w14:paraId="4FE9F130" w14:textId="77777777" w:rsidR="00B930AF" w:rsidRPr="009520DE" w:rsidRDefault="00B930AF" w:rsidP="00B930AF">
      <w:pPr>
        <w:jc w:val="both"/>
        <w:rPr>
          <w:rFonts w:asciiTheme="minorHAnsi" w:eastAsia="Times New Roman" w:hAnsiTheme="minorHAnsi" w:cstheme="minorHAnsi"/>
          <w:b/>
          <w:bCs/>
        </w:rPr>
      </w:pPr>
    </w:p>
    <w:p w14:paraId="5CD68D43" w14:textId="77777777" w:rsidR="00B930AF" w:rsidRPr="009520DE" w:rsidRDefault="00B930AF" w:rsidP="00B930AF">
      <w:pPr>
        <w:jc w:val="both"/>
        <w:rPr>
          <w:rFonts w:asciiTheme="minorHAnsi" w:eastAsia="Times New Roman" w:hAnsiTheme="minorHAnsi" w:cstheme="minorHAnsi"/>
          <w:b/>
          <w:bCs/>
        </w:rPr>
      </w:pPr>
      <w:r w:rsidRPr="009520DE">
        <w:rPr>
          <w:rFonts w:asciiTheme="minorHAnsi" w:eastAsia="Times New Roman" w:hAnsiTheme="minorHAnsi" w:cstheme="minorHAnsi"/>
          <w:b/>
          <w:bCs/>
        </w:rPr>
        <w:t>Downstream Water Users</w:t>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p>
    <w:p w14:paraId="2DF6207A" w14:textId="77777777" w:rsidR="00B930AF" w:rsidRPr="009520DE" w:rsidRDefault="00B930AF" w:rsidP="00B930AF">
      <w:pPr>
        <w:ind w:left="5040" w:hanging="5040"/>
        <w:jc w:val="both"/>
        <w:rPr>
          <w:rFonts w:asciiTheme="minorHAnsi" w:eastAsia="Times New Roman" w:hAnsiTheme="minorHAnsi" w:cstheme="minorHAnsi"/>
        </w:rPr>
      </w:pPr>
      <w:r w:rsidRPr="009520DE">
        <w:rPr>
          <w:rFonts w:asciiTheme="minorHAnsi" w:eastAsia="Times New Roman" w:hAnsiTheme="minorHAnsi" w:cstheme="minorHAnsi"/>
        </w:rPr>
        <w:t>Jim Jenniges – Member</w:t>
      </w:r>
      <w:r w:rsidRPr="009520DE">
        <w:rPr>
          <w:rFonts w:asciiTheme="minorHAnsi" w:eastAsia="Times New Roman" w:hAnsiTheme="minorHAnsi" w:cstheme="minorHAnsi"/>
        </w:rPr>
        <w:tab/>
      </w:r>
    </w:p>
    <w:p w14:paraId="5648B9B1" w14:textId="77777777" w:rsidR="00B930AF" w:rsidRPr="009520DE" w:rsidRDefault="00B930AF" w:rsidP="00B930AF">
      <w:pPr>
        <w:ind w:left="5040" w:hanging="5040"/>
        <w:jc w:val="both"/>
        <w:rPr>
          <w:rFonts w:asciiTheme="minorHAnsi" w:eastAsia="Times New Roman" w:hAnsiTheme="minorHAnsi" w:cstheme="minorHAnsi"/>
        </w:rPr>
      </w:pPr>
      <w:r w:rsidRPr="009520DE">
        <w:rPr>
          <w:rFonts w:asciiTheme="minorHAnsi" w:eastAsia="Times New Roman" w:hAnsiTheme="minorHAnsi" w:cstheme="minorHAnsi"/>
        </w:rPr>
        <w:t>Brandi Flyr – Member</w:t>
      </w:r>
      <w:r w:rsidRPr="009520DE">
        <w:rPr>
          <w:rFonts w:asciiTheme="minorHAnsi" w:eastAsia="Times New Roman" w:hAnsiTheme="minorHAnsi" w:cstheme="minorHAnsi"/>
        </w:rPr>
        <w:tab/>
      </w:r>
    </w:p>
    <w:p w14:paraId="3F089F2E" w14:textId="77777777" w:rsidR="00B930AF" w:rsidRPr="009520DE" w:rsidRDefault="00B930AF" w:rsidP="00B930AF">
      <w:pPr>
        <w:jc w:val="both"/>
        <w:rPr>
          <w:rFonts w:asciiTheme="minorHAnsi" w:eastAsia="Times New Roman" w:hAnsiTheme="minorHAnsi" w:cstheme="minorHAnsi"/>
        </w:rPr>
      </w:pPr>
      <w:r w:rsidRPr="009520DE">
        <w:rPr>
          <w:rFonts w:asciiTheme="minorHAnsi" w:eastAsia="Times New Roman" w:hAnsiTheme="minorHAnsi" w:cstheme="minorHAnsi"/>
        </w:rPr>
        <w:t>Dave Zorn – Member</w:t>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p>
    <w:p w14:paraId="48CF866C" w14:textId="77777777" w:rsidR="00B930AF" w:rsidRPr="009520DE" w:rsidRDefault="00B930AF" w:rsidP="00B930AF">
      <w:pPr>
        <w:jc w:val="both"/>
        <w:rPr>
          <w:rFonts w:asciiTheme="minorHAnsi" w:eastAsia="Times New Roman" w:hAnsiTheme="minorHAnsi" w:cstheme="minorHAnsi"/>
        </w:rPr>
      </w:pP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t xml:space="preserve"> </w:t>
      </w:r>
    </w:p>
    <w:p w14:paraId="5C64A77D" w14:textId="77777777" w:rsidR="00B930AF" w:rsidRPr="0065021D" w:rsidRDefault="00B930AF" w:rsidP="00B930AF">
      <w:pPr>
        <w:jc w:val="both"/>
        <w:rPr>
          <w:rFonts w:asciiTheme="minorHAnsi" w:eastAsia="Times New Roman" w:hAnsiTheme="minorHAnsi" w:cstheme="minorHAnsi"/>
          <w:b/>
          <w:bCs/>
        </w:rPr>
      </w:pPr>
      <w:r w:rsidRPr="0065021D">
        <w:rPr>
          <w:rFonts w:asciiTheme="minorHAnsi" w:eastAsia="Times New Roman" w:hAnsiTheme="minorHAnsi" w:cstheme="minorHAnsi"/>
          <w:b/>
          <w:bCs/>
          <w:color w:val="0070C0"/>
        </w:rPr>
        <w:t>Executive Director’s Office (EDO)</w:t>
      </w:r>
      <w:r w:rsidRPr="0065021D">
        <w:rPr>
          <w:rFonts w:asciiTheme="minorHAnsi" w:eastAsia="Times New Roman" w:hAnsiTheme="minorHAnsi" w:cstheme="minorHAnsi"/>
          <w:b/>
          <w:bCs/>
          <w:color w:val="0070C0"/>
        </w:rPr>
        <w:tab/>
      </w:r>
      <w:r w:rsidRPr="0065021D">
        <w:rPr>
          <w:rFonts w:asciiTheme="minorHAnsi" w:eastAsia="Times New Roman" w:hAnsiTheme="minorHAnsi" w:cstheme="minorHAnsi"/>
          <w:b/>
          <w:bCs/>
          <w:color w:val="0070C0"/>
        </w:rPr>
        <w:tab/>
      </w:r>
      <w:r w:rsidRPr="0065021D">
        <w:rPr>
          <w:rFonts w:asciiTheme="minorHAnsi" w:eastAsia="Times New Roman" w:hAnsiTheme="minorHAnsi" w:cstheme="minorHAnsi"/>
          <w:b/>
          <w:bCs/>
          <w:color w:val="0070C0"/>
        </w:rPr>
        <w:tab/>
        <w:t>Other Participants</w:t>
      </w:r>
    </w:p>
    <w:p w14:paraId="1C7A407A"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Jason Farnsworth, ED</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t>Abe Kanz – Crane Trust</w:t>
      </w:r>
      <w:r w:rsidRPr="0065021D">
        <w:rPr>
          <w:rFonts w:asciiTheme="minorHAnsi" w:eastAsia="Times New Roman" w:hAnsiTheme="minorHAnsi" w:cstheme="minorHAnsi"/>
        </w:rPr>
        <w:tab/>
      </w:r>
    </w:p>
    <w:p w14:paraId="19084889"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Chad Smith</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t>Melissa Marinovich – NGPC</w:t>
      </w:r>
    </w:p>
    <w:p w14:paraId="6DD37CCB"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Malinda Henry</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t>Mike Archer - NGPC</w:t>
      </w:r>
    </w:p>
    <w:p w14:paraId="65676D75"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Justin Brei</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t>Jack Mensinger – NE DNR</w:t>
      </w:r>
      <w:r w:rsidRPr="0065021D">
        <w:rPr>
          <w:rFonts w:asciiTheme="minorHAnsi" w:eastAsia="Times New Roman" w:hAnsiTheme="minorHAnsi" w:cstheme="minorHAnsi"/>
        </w:rPr>
        <w:tab/>
      </w:r>
      <w:r w:rsidRPr="0065021D">
        <w:rPr>
          <w:rFonts w:asciiTheme="minorHAnsi" w:eastAsia="Times New Roman" w:hAnsiTheme="minorHAnsi" w:cstheme="minorHAnsi"/>
        </w:rPr>
        <w:tab/>
      </w:r>
    </w:p>
    <w:p w14:paraId="4BDF0921"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Seth Turner</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t xml:space="preserve">Tyler Martin – NE DNR </w:t>
      </w:r>
      <w:r w:rsidRPr="0065021D">
        <w:rPr>
          <w:rFonts w:asciiTheme="minorHAnsi" w:eastAsia="Times New Roman" w:hAnsiTheme="minorHAnsi" w:cstheme="minorHAnsi"/>
        </w:rPr>
        <w:tab/>
      </w:r>
    </w:p>
    <w:p w14:paraId="466E18D8"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Patrick Farrell</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t>Richard Belt - SPWRAP</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p>
    <w:p w14:paraId="08BBF8DA"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Tim Tunnell</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p>
    <w:p w14:paraId="2E4689A1"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Quinn Lewis</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p>
    <w:p w14:paraId="631AB56F"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Jonathan Wentz</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p>
    <w:p w14:paraId="12AF5C43"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Alyx Vogel</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p>
    <w:p w14:paraId="6C733042"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Ethan Ideus</w:t>
      </w:r>
    </w:p>
    <w:p w14:paraId="1A0F3D7A" w14:textId="77777777" w:rsidR="00B930AF" w:rsidRPr="0065021D" w:rsidRDefault="00B930AF" w:rsidP="00B930AF">
      <w:pPr>
        <w:jc w:val="both"/>
        <w:rPr>
          <w:rFonts w:asciiTheme="minorHAnsi" w:eastAsia="Times New Roman" w:hAnsiTheme="minorHAnsi" w:cstheme="minorHAnsi"/>
        </w:rPr>
      </w:pPr>
      <w:r w:rsidRPr="0065021D">
        <w:rPr>
          <w:rFonts w:asciiTheme="minorHAnsi" w:eastAsia="Times New Roman" w:hAnsiTheme="minorHAnsi" w:cstheme="minorHAnsi"/>
        </w:rPr>
        <w:t>Nicole Fijman</w:t>
      </w:r>
    </w:p>
    <w:p w14:paraId="6CEA1895" w14:textId="76D69F38" w:rsidR="00B930AF" w:rsidRDefault="00B930AF" w:rsidP="00B930AF">
      <w:pPr>
        <w:pStyle w:val="NoSpacing"/>
        <w:rPr>
          <w:rFonts w:asciiTheme="minorHAnsi" w:hAnsiTheme="minorHAnsi" w:cstheme="minorHAnsi"/>
        </w:rPr>
      </w:pPr>
      <w:r w:rsidRPr="0065021D">
        <w:rPr>
          <w:rFonts w:asciiTheme="minorHAnsi" w:eastAsia="Times New Roman" w:hAnsiTheme="minorHAnsi" w:cstheme="minorHAnsi"/>
        </w:rPr>
        <w:t>Ed Weschler</w:t>
      </w:r>
      <w:r>
        <w:rPr>
          <w:rFonts w:asciiTheme="minorHAnsi" w:hAnsiTheme="minorHAnsi" w:cstheme="minorHAnsi"/>
        </w:rPr>
        <w:br w:type="page"/>
      </w:r>
    </w:p>
    <w:p w14:paraId="3C96A571" w14:textId="4FCE106B"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4ED76068" w:rsidR="00DD4CEF" w:rsidRPr="00D32290" w:rsidRDefault="008F665E" w:rsidP="004734D9">
      <w:pPr>
        <w:pStyle w:val="NoSpacing"/>
        <w:rPr>
          <w:rFonts w:asciiTheme="minorHAnsi" w:hAnsiTheme="minorHAnsi" w:cstheme="minorHAnsi"/>
        </w:rPr>
      </w:pPr>
      <w:r>
        <w:rPr>
          <w:rFonts w:asciiTheme="minorHAnsi" w:hAnsiTheme="minorHAnsi" w:cstheme="minorHAnsi"/>
        </w:rPr>
        <w:t>Rabbe</w:t>
      </w:r>
      <w:r w:rsidR="00BA5C49">
        <w:rPr>
          <w:rFonts w:asciiTheme="minorHAnsi" w:hAnsiTheme="minorHAnsi" w:cstheme="minorHAnsi"/>
        </w:rPr>
        <w:t xml:space="preserve">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 xml:space="preserve">at </w:t>
      </w:r>
      <w:r w:rsidR="001A19E7" w:rsidRPr="00EB4895">
        <w:rPr>
          <w:rFonts w:asciiTheme="minorHAnsi" w:hAnsiTheme="minorHAnsi" w:cstheme="minorHAnsi"/>
        </w:rPr>
        <w:t>1:0</w:t>
      </w:r>
      <w:r w:rsidR="00EB4895" w:rsidRPr="00EB4895">
        <w:rPr>
          <w:rFonts w:asciiTheme="minorHAnsi" w:hAnsiTheme="minorHAnsi" w:cstheme="minorHAnsi"/>
        </w:rPr>
        <w:t>0</w:t>
      </w:r>
      <w:r w:rsidRPr="00EB4895">
        <w:rPr>
          <w:rFonts w:asciiTheme="minorHAnsi" w:hAnsiTheme="minorHAnsi" w:cstheme="minorHAnsi"/>
        </w:rPr>
        <w:t xml:space="preserve"> </w:t>
      </w:r>
      <w:r w:rsidR="001A19E7" w:rsidRPr="00EB4895">
        <w:rPr>
          <w:rFonts w:asciiTheme="minorHAnsi" w:hAnsiTheme="minorHAnsi" w:cstheme="minorHAnsi"/>
        </w:rPr>
        <w:t>PM</w:t>
      </w:r>
      <w:r w:rsidR="00DD4CEF" w:rsidRPr="00EB4895">
        <w:rPr>
          <w:rFonts w:asciiTheme="minorHAnsi" w:hAnsiTheme="minorHAnsi" w:cstheme="minorHAnsi"/>
        </w:rPr>
        <w:t xml:space="preserve"> </w:t>
      </w:r>
      <w:r w:rsidR="00EA3A11" w:rsidRPr="00EB4895">
        <w:rPr>
          <w:rFonts w:asciiTheme="minorHAnsi" w:hAnsiTheme="minorHAnsi" w:cstheme="minorHAnsi"/>
        </w:rPr>
        <w:t>Central</w:t>
      </w:r>
      <w:r w:rsidR="00DD4CEF" w:rsidRPr="00EB4895">
        <w:rPr>
          <w:rFonts w:asciiTheme="minorHAnsi" w:hAnsiTheme="minorHAnsi" w:cstheme="minorHAnsi"/>
        </w:rPr>
        <w:t xml:space="preserve"> Time.</w:t>
      </w:r>
    </w:p>
    <w:p w14:paraId="3ADD812D" w14:textId="77777777" w:rsidR="001A19E7" w:rsidRDefault="001A19E7" w:rsidP="004734D9">
      <w:pPr>
        <w:pStyle w:val="NoSpacing"/>
        <w:rPr>
          <w:rFonts w:asciiTheme="minorHAnsi" w:hAnsiTheme="minorHAnsi" w:cstheme="minorHAnsi"/>
          <w:i/>
          <w:iCs/>
        </w:rPr>
      </w:pPr>
    </w:p>
    <w:p w14:paraId="605373AA" w14:textId="64A8CD6B" w:rsidR="0082491B" w:rsidRDefault="00FD22D7" w:rsidP="004734D9">
      <w:pPr>
        <w:pStyle w:val="NoSpacing"/>
        <w:rPr>
          <w:rFonts w:asciiTheme="minorHAnsi" w:hAnsiTheme="minorHAnsi" w:cstheme="minorHAnsi"/>
          <w:i/>
          <w:iCs/>
        </w:rPr>
      </w:pPr>
      <w:r w:rsidRPr="008F665E">
        <w:rPr>
          <w:rFonts w:asciiTheme="minorHAnsi" w:hAnsiTheme="minorHAnsi" w:cstheme="minorHAnsi"/>
          <w:i/>
          <w:iCs/>
        </w:rPr>
        <w:t>AGENDA MODIFICATIONS</w:t>
      </w:r>
    </w:p>
    <w:p w14:paraId="45D5E449" w14:textId="1640C44E" w:rsidR="00846D1A" w:rsidRDefault="00EB4895" w:rsidP="00846D1A">
      <w:pPr>
        <w:pStyle w:val="NoSpacing"/>
      </w:pPr>
      <w:r>
        <w:t>No modifications to the agenda were offered.</w:t>
      </w:r>
    </w:p>
    <w:p w14:paraId="72CB973C" w14:textId="77777777" w:rsidR="00E55FAC" w:rsidRDefault="00E55FAC" w:rsidP="00846D1A">
      <w:pPr>
        <w:pStyle w:val="NoSpacing"/>
      </w:pPr>
    </w:p>
    <w:p w14:paraId="5AC47375" w14:textId="06B7F336" w:rsidR="005D4820" w:rsidRPr="00E55FAC" w:rsidRDefault="00166DC7" w:rsidP="00846D1A">
      <w:pPr>
        <w:pStyle w:val="NoSpacing"/>
        <w:rPr>
          <w:rFonts w:asciiTheme="minorHAnsi" w:hAnsiTheme="minorHAnsi" w:cstheme="minorHAnsi"/>
        </w:rPr>
      </w:pPr>
      <w:r>
        <w:rPr>
          <w:rFonts w:asciiTheme="minorHAnsi" w:hAnsiTheme="minorHAnsi" w:cstheme="minorHAnsi"/>
        </w:rPr>
        <w:t xml:space="preserve">Document: </w:t>
      </w:r>
      <w:hyperlink r:id="rId8" w:history="1">
        <w:r w:rsidR="00846D1A" w:rsidRPr="001A19E7">
          <w:rPr>
            <w:rStyle w:val="Hyperlink"/>
            <w:rFonts w:asciiTheme="minorHAnsi" w:hAnsiTheme="minorHAnsi" w:cstheme="minorHAnsi"/>
          </w:rPr>
          <w:t>0</w:t>
        </w:r>
        <w:r w:rsidR="001A19E7" w:rsidRPr="001A19E7">
          <w:rPr>
            <w:rStyle w:val="Hyperlink"/>
            <w:rFonts w:asciiTheme="minorHAnsi" w:hAnsiTheme="minorHAnsi" w:cstheme="minorHAnsi"/>
          </w:rPr>
          <w:t>1</w:t>
        </w:r>
        <w:r w:rsidR="00846D1A" w:rsidRPr="001A19E7">
          <w:rPr>
            <w:rStyle w:val="Hyperlink"/>
            <w:rFonts w:asciiTheme="minorHAnsi" w:hAnsiTheme="minorHAnsi" w:cstheme="minorHAnsi"/>
          </w:rPr>
          <w:t xml:space="preserve"> </w:t>
        </w:r>
        <w:r w:rsidR="00E55FAC" w:rsidRPr="001A19E7">
          <w:rPr>
            <w:rStyle w:val="Hyperlink"/>
            <w:rFonts w:asciiTheme="minorHAnsi" w:hAnsiTheme="minorHAnsi" w:cstheme="minorHAnsi"/>
          </w:rPr>
          <w:t>–</w:t>
        </w:r>
        <w:r w:rsidR="00846D1A" w:rsidRPr="001A19E7">
          <w:rPr>
            <w:rStyle w:val="Hyperlink"/>
            <w:rFonts w:asciiTheme="minorHAnsi" w:hAnsiTheme="minorHAnsi" w:cstheme="minorHAnsi"/>
          </w:rPr>
          <w:t xml:space="preserve"> </w:t>
        </w:r>
        <w:r w:rsidR="00E55FAC" w:rsidRPr="001A19E7">
          <w:rPr>
            <w:rStyle w:val="Hyperlink"/>
            <w:rFonts w:asciiTheme="minorHAnsi" w:hAnsiTheme="minorHAnsi" w:cstheme="minorHAnsi"/>
          </w:rPr>
          <w:t>PRRIP TAC Quarterly Meeting Agenda</w:t>
        </w:r>
        <w:r w:rsidR="001A19E7" w:rsidRPr="001A19E7">
          <w:rPr>
            <w:rStyle w:val="Hyperlink"/>
            <w:rFonts w:asciiTheme="minorHAnsi" w:hAnsiTheme="minorHAnsi" w:cstheme="minorHAnsi"/>
          </w:rPr>
          <w:t>_</w:t>
        </w:r>
        <w:r w:rsidR="005A498C">
          <w:rPr>
            <w:rStyle w:val="Hyperlink"/>
            <w:rFonts w:asciiTheme="minorHAnsi" w:hAnsiTheme="minorHAnsi" w:cstheme="minorHAnsi"/>
          </w:rPr>
          <w:t>Feb_2025</w:t>
        </w:r>
      </w:hyperlink>
    </w:p>
    <w:p w14:paraId="181DA879" w14:textId="2C151069" w:rsidR="008F665E" w:rsidRPr="00D32290" w:rsidRDefault="008F665E" w:rsidP="004734D9">
      <w:pPr>
        <w:pStyle w:val="NoSpacing"/>
        <w:rPr>
          <w:rFonts w:asciiTheme="minorHAnsi" w:hAnsiTheme="minorHAnsi" w:cstheme="minorHAnsi"/>
        </w:rPr>
      </w:pPr>
    </w:p>
    <w:p w14:paraId="0F9AC6D4" w14:textId="693E663E" w:rsidR="00A824B5" w:rsidRPr="008F665E" w:rsidRDefault="009B6696" w:rsidP="004734D9">
      <w:pPr>
        <w:pStyle w:val="NoSpacing"/>
        <w:rPr>
          <w:rFonts w:asciiTheme="minorHAnsi" w:hAnsiTheme="minorHAnsi" w:cstheme="minorHAnsi"/>
          <w:i/>
          <w:iCs/>
        </w:rPr>
      </w:pPr>
      <w:r w:rsidRPr="008F665E">
        <w:rPr>
          <w:rFonts w:asciiTheme="minorHAnsi" w:hAnsiTheme="minorHAnsi" w:cstheme="minorHAnsi"/>
          <w:i/>
          <w:iCs/>
        </w:rPr>
        <w:t>MINUTES</w:t>
      </w:r>
    </w:p>
    <w:p w14:paraId="6F92D2BE" w14:textId="63716D41" w:rsidR="000C1153" w:rsidRPr="000C1153" w:rsidRDefault="00EB4895" w:rsidP="004734D9">
      <w:pPr>
        <w:pStyle w:val="NoSpacing"/>
      </w:pPr>
      <w:bookmarkStart w:id="0" w:name="_Hlk173768355"/>
      <w:r>
        <w:rPr>
          <w:rFonts w:asciiTheme="minorHAnsi" w:hAnsiTheme="minorHAnsi" w:cstheme="minorHAnsi"/>
        </w:rPr>
        <w:t xml:space="preserve">Henry asked to address two tasks under this agenda item: review red-lined edits contained within current revised TAC minutes and talk about how the TAC wants to deal with the broader comments the EDO receives on meeting minutes. </w:t>
      </w:r>
      <w:r w:rsidR="005A498C">
        <w:rPr>
          <w:rFonts w:asciiTheme="minorHAnsi" w:hAnsiTheme="minorHAnsi" w:cstheme="minorHAnsi"/>
        </w:rPr>
        <w:t xml:space="preserve">The TAC discussed the </w:t>
      </w:r>
      <w:r>
        <w:rPr>
          <w:rFonts w:asciiTheme="minorHAnsi" w:hAnsiTheme="minorHAnsi" w:cstheme="minorHAnsi"/>
        </w:rPr>
        <w:t xml:space="preserve">reviewed the </w:t>
      </w:r>
      <w:r w:rsidR="005A498C">
        <w:rPr>
          <w:rFonts w:asciiTheme="minorHAnsi" w:hAnsiTheme="minorHAnsi" w:cstheme="minorHAnsi"/>
        </w:rPr>
        <w:t xml:space="preserve">red-lined edits and comments </w:t>
      </w:r>
      <w:r>
        <w:rPr>
          <w:rFonts w:asciiTheme="minorHAnsi" w:hAnsiTheme="minorHAnsi" w:cstheme="minorHAnsi"/>
        </w:rPr>
        <w:t xml:space="preserve">within the minutes. Kingsley pointed out what appeared to be a missing thought in line 557, which was corrected to read “avoiding germination suppression”. In line 565 the word “remained” was corrected to say “ remainder”. </w:t>
      </w:r>
    </w:p>
    <w:bookmarkEnd w:id="0"/>
    <w:p w14:paraId="2F7BD5B4" w14:textId="77777777" w:rsidR="00DA4607" w:rsidRDefault="00DA4607" w:rsidP="00DA4607"/>
    <w:p w14:paraId="51C9E9A9" w14:textId="30275F5C" w:rsidR="00DA4607" w:rsidRDefault="00DA4607" w:rsidP="00117CD0">
      <w:r>
        <w:t xml:space="preserve">Henry asked the TAC for guidance on how to better incorporate sidebar comments from the TAC that are sent to the EDO when editing TAC minutes. Questions, critiques, dissatisfaction with direction of science, and additional thoughts on a topic after the fact are some of the types of comments received. She asked how the TAC would like to deal with comments that were not discussed at the meeting thus do not belong in the meeting </w:t>
      </w:r>
      <w:r w:rsidR="00254FA6">
        <w:t>minutes but</w:t>
      </w:r>
      <w:r>
        <w:t xml:space="preserve"> might be helpful for the TAC as a whole to see and discuss.</w:t>
      </w:r>
      <w:r w:rsidR="00117CD0">
        <w:t xml:space="preserve"> R</w:t>
      </w:r>
      <w:r>
        <w:t>abbe</w:t>
      </w:r>
      <w:r w:rsidR="00117CD0">
        <w:t xml:space="preserve"> suggested to put those comments in the </w:t>
      </w:r>
      <w:r>
        <w:t>body of an email for TAC</w:t>
      </w:r>
      <w:r w:rsidR="00117CD0">
        <w:t xml:space="preserve"> rather than in the minutes</w:t>
      </w:r>
      <w:r>
        <w:t>.</w:t>
      </w:r>
      <w:r w:rsidR="00117CD0">
        <w:t xml:space="preserve"> W</w:t>
      </w:r>
      <w:r>
        <w:t>alter</w:t>
      </w:r>
      <w:r w:rsidR="00117CD0">
        <w:t xml:space="preserve">s suggested the EDO pull those </w:t>
      </w:r>
      <w:r>
        <w:t xml:space="preserve">comments </w:t>
      </w:r>
      <w:r w:rsidR="00117CD0">
        <w:t xml:space="preserve">together to be </w:t>
      </w:r>
      <w:r>
        <w:t>discussed at next TAC meeting. Reserve time to do so at beginning of next meeting.</w:t>
      </w:r>
      <w:r w:rsidR="00117CD0">
        <w:t xml:space="preserve"> </w:t>
      </w:r>
      <w:r>
        <w:t>Scheel</w:t>
      </w:r>
      <w:r w:rsidR="00117CD0">
        <w:t xml:space="preserve"> asked whether </w:t>
      </w:r>
      <w:r>
        <w:t>the Program previously developed such detailed minutes? Do we need so much detail, especially if folks do not think their viewpoints are</w:t>
      </w:r>
      <w:r w:rsidR="00117CD0">
        <w:t xml:space="preserve"> well</w:t>
      </w:r>
      <w:r>
        <w:t xml:space="preserve"> represented. Ostrom</w:t>
      </w:r>
      <w:r w:rsidR="00117CD0">
        <w:t xml:space="preserve"> said she s</w:t>
      </w:r>
      <w:r>
        <w:t>ees benefit from having detailed minutes. Farnsworth</w:t>
      </w:r>
      <w:r w:rsidR="00117CD0">
        <w:t xml:space="preserve"> said the</w:t>
      </w:r>
      <w:r>
        <w:t xml:space="preserve"> TAC has </w:t>
      </w:r>
      <w:r w:rsidR="00117CD0">
        <w:t>generally</w:t>
      </w:r>
      <w:r>
        <w:t xml:space="preserve"> provided detailed minutes. Can attempt to capture major points or have somewhat less detail than exact wording from folks. Brei</w:t>
      </w:r>
      <w:r w:rsidR="00117CD0">
        <w:t xml:space="preserve"> said TAC members s</w:t>
      </w:r>
      <w:r>
        <w:t xml:space="preserve">hould be talking directly with </w:t>
      </w:r>
      <w:r w:rsidR="00117CD0">
        <w:t xml:space="preserve">their </w:t>
      </w:r>
      <w:r>
        <w:t xml:space="preserve">GC member </w:t>
      </w:r>
      <w:r w:rsidR="00117CD0">
        <w:t>to express and explain their concerns</w:t>
      </w:r>
      <w:r>
        <w:t xml:space="preserve">. TAC minutes are more </w:t>
      </w:r>
      <w:r w:rsidR="00117CD0">
        <w:t>to communicate</w:t>
      </w:r>
      <w:r>
        <w:t xml:space="preserve"> TAC </w:t>
      </w:r>
      <w:r w:rsidR="00117CD0">
        <w:t xml:space="preserve">ongoings </w:t>
      </w:r>
      <w:r>
        <w:t xml:space="preserve">to </w:t>
      </w:r>
      <w:r w:rsidR="00117CD0">
        <w:t xml:space="preserve">the </w:t>
      </w:r>
      <w:r>
        <w:t>GC body</w:t>
      </w:r>
      <w:r w:rsidR="00117CD0">
        <w:t xml:space="preserve"> as a whole</w:t>
      </w:r>
      <w:r>
        <w:t xml:space="preserve">, but not for individual communication with each GC member. </w:t>
      </w:r>
      <w:r w:rsidR="00117CD0">
        <w:t>F</w:t>
      </w:r>
      <w:r>
        <w:t>arnsworth</w:t>
      </w:r>
      <w:r w:rsidR="00117CD0">
        <w:t xml:space="preserve"> said the EDO would p</w:t>
      </w:r>
      <w:r>
        <w:t xml:space="preserve">rovide time at </w:t>
      </w:r>
      <w:r w:rsidR="00117CD0">
        <w:t xml:space="preserve">the </w:t>
      </w:r>
      <w:r>
        <w:t xml:space="preserve">beginning of </w:t>
      </w:r>
      <w:r w:rsidR="00117CD0">
        <w:t>each</w:t>
      </w:r>
      <w:r>
        <w:t xml:space="preserve"> meeting if further discussion </w:t>
      </w:r>
      <w:proofErr w:type="gramStart"/>
      <w:r>
        <w:t>is</w:t>
      </w:r>
      <w:proofErr w:type="gramEnd"/>
      <w:r>
        <w:t xml:space="preserve"> needed for any items</w:t>
      </w:r>
      <w:r w:rsidR="00117CD0">
        <w:t>.</w:t>
      </w:r>
      <w:r>
        <w:t xml:space="preserve"> </w:t>
      </w:r>
    </w:p>
    <w:p w14:paraId="4E7306CB" w14:textId="77777777" w:rsidR="009761A9" w:rsidRPr="00FC6E22" w:rsidRDefault="009761A9" w:rsidP="004734D9">
      <w:pPr>
        <w:pStyle w:val="NoSpacing"/>
        <w:rPr>
          <w:rFonts w:asciiTheme="minorHAnsi" w:hAnsiTheme="minorHAnsi" w:cstheme="minorHAnsi"/>
        </w:rPr>
      </w:pPr>
    </w:p>
    <w:p w14:paraId="0827CA1D" w14:textId="14210D28" w:rsidR="009B6696" w:rsidRPr="00D32290" w:rsidRDefault="00A15DBF" w:rsidP="004734D9">
      <w:pPr>
        <w:pStyle w:val="NoSpacing"/>
        <w:rPr>
          <w:rFonts w:asciiTheme="minorHAnsi" w:hAnsiTheme="minorHAnsi" w:cstheme="minorHAnsi"/>
        </w:rPr>
      </w:pPr>
      <w:r w:rsidRPr="00D32290">
        <w:rPr>
          <w:rFonts w:asciiTheme="minorHAnsi" w:hAnsiTheme="minorHAnsi" w:cstheme="minorHAnsi"/>
          <w:color w:val="FF0000"/>
        </w:rPr>
        <w:t xml:space="preserve">TAC MOTION: </w:t>
      </w:r>
      <w:commentRangeStart w:id="1"/>
      <w:commentRangeStart w:id="2"/>
      <w:r w:rsidR="001A19E7" w:rsidRPr="00DA4607">
        <w:rPr>
          <w:rFonts w:asciiTheme="minorHAnsi" w:hAnsiTheme="minorHAnsi" w:cstheme="minorHAnsi"/>
          <w:i/>
          <w:iCs/>
        </w:rPr>
        <w:t>Jenniges</w:t>
      </w:r>
      <w:r w:rsidR="009B6696" w:rsidRPr="00DA4607">
        <w:rPr>
          <w:rFonts w:asciiTheme="minorHAnsi" w:hAnsiTheme="minorHAnsi" w:cstheme="minorHAnsi"/>
          <w:i/>
          <w:iCs/>
        </w:rPr>
        <w:t xml:space="preserve"> </w:t>
      </w:r>
      <w:r w:rsidR="007B7948" w:rsidRPr="00DA4607">
        <w:rPr>
          <w:rFonts w:asciiTheme="minorHAnsi" w:hAnsiTheme="minorHAnsi" w:cstheme="minorHAnsi"/>
          <w:i/>
          <w:iCs/>
        </w:rPr>
        <w:t>moved,</w:t>
      </w:r>
      <w:r w:rsidR="009B6696" w:rsidRPr="00DA4607">
        <w:rPr>
          <w:rFonts w:asciiTheme="minorHAnsi" w:hAnsiTheme="minorHAnsi" w:cstheme="minorHAnsi"/>
          <w:i/>
          <w:iCs/>
        </w:rPr>
        <w:t xml:space="preserve"> and </w:t>
      </w:r>
      <w:r w:rsidR="001A19E7" w:rsidRPr="00DA4607">
        <w:rPr>
          <w:rFonts w:asciiTheme="minorHAnsi" w:hAnsiTheme="minorHAnsi" w:cstheme="minorHAnsi"/>
          <w:i/>
          <w:iCs/>
        </w:rPr>
        <w:t>Walters</w:t>
      </w:r>
      <w:commentRangeEnd w:id="1"/>
      <w:r w:rsidR="00DA4607">
        <w:rPr>
          <w:rStyle w:val="CommentReference"/>
        </w:rPr>
        <w:commentReference w:id="1"/>
      </w:r>
      <w:commentRangeEnd w:id="2"/>
      <w:r w:rsidR="00CE5F26">
        <w:rPr>
          <w:rStyle w:val="CommentReference"/>
        </w:rPr>
        <w:commentReference w:id="2"/>
      </w:r>
      <w:r w:rsidR="00D602A3" w:rsidRPr="00DE0FF2">
        <w:rPr>
          <w:rFonts w:asciiTheme="minorHAnsi" w:hAnsiTheme="minorHAnsi" w:cstheme="minorHAnsi"/>
          <w:i/>
          <w:iCs/>
        </w:rPr>
        <w:t xml:space="preserve"> s</w:t>
      </w:r>
      <w:r w:rsidR="009B6696" w:rsidRPr="00DE0FF2">
        <w:rPr>
          <w:rFonts w:asciiTheme="minorHAnsi" w:hAnsiTheme="minorHAnsi" w:cstheme="minorHAnsi"/>
          <w:i/>
          <w:iCs/>
        </w:rPr>
        <w:t xml:space="preserve">econded </w:t>
      </w:r>
      <w:r w:rsidR="009761A9">
        <w:rPr>
          <w:rFonts w:asciiTheme="minorHAnsi" w:hAnsiTheme="minorHAnsi" w:cstheme="minorHAnsi"/>
          <w:i/>
          <w:iCs/>
        </w:rPr>
        <w:t xml:space="preserve">a motion </w:t>
      </w:r>
      <w:r w:rsidR="009B6696" w:rsidRPr="00DE0FF2">
        <w:rPr>
          <w:rFonts w:asciiTheme="minorHAnsi" w:hAnsiTheme="minorHAnsi" w:cstheme="minorHAnsi"/>
          <w:i/>
          <w:iCs/>
        </w:rPr>
        <w:t xml:space="preserve">to approve the </w:t>
      </w:r>
      <w:r w:rsidR="005A498C">
        <w:rPr>
          <w:rFonts w:asciiTheme="minorHAnsi" w:hAnsiTheme="minorHAnsi" w:cstheme="minorHAnsi"/>
          <w:i/>
          <w:iCs/>
        </w:rPr>
        <w:t>October</w:t>
      </w:r>
      <w:r w:rsidR="009B6696" w:rsidRPr="00DE0FF2">
        <w:rPr>
          <w:rFonts w:asciiTheme="minorHAnsi" w:hAnsiTheme="minorHAnsi" w:cstheme="minorHAnsi"/>
          <w:i/>
          <w:iCs/>
        </w:rPr>
        <w:t xml:space="preserve"> </w:t>
      </w:r>
      <w:r w:rsidR="007B7948" w:rsidRPr="00DE0FF2">
        <w:rPr>
          <w:rFonts w:asciiTheme="minorHAnsi" w:hAnsiTheme="minorHAnsi" w:cstheme="minorHAnsi"/>
          <w:i/>
          <w:iCs/>
        </w:rPr>
        <w:t>202</w:t>
      </w:r>
      <w:r w:rsidR="004A701E">
        <w:rPr>
          <w:rFonts w:asciiTheme="minorHAnsi" w:hAnsiTheme="minorHAnsi" w:cstheme="minorHAnsi"/>
          <w:i/>
          <w:iCs/>
        </w:rPr>
        <w:t>4</w:t>
      </w:r>
      <w:r w:rsidR="009B6696" w:rsidRPr="00DE0FF2">
        <w:rPr>
          <w:rFonts w:asciiTheme="minorHAnsi" w:hAnsiTheme="minorHAnsi" w:cstheme="minorHAnsi"/>
          <w:i/>
          <w:iCs/>
        </w:rPr>
        <w:t xml:space="preserve"> TAC Meeting minutes. </w:t>
      </w:r>
      <w:r w:rsidR="009B6696" w:rsidRPr="00DE0FF2">
        <w:rPr>
          <w:rFonts w:asciiTheme="minorHAnsi" w:hAnsiTheme="minorHAnsi" w:cstheme="minorHAnsi"/>
          <w:u w:val="single"/>
        </w:rPr>
        <w:t>Minutes approved.</w:t>
      </w:r>
    </w:p>
    <w:p w14:paraId="342547AE" w14:textId="77777777" w:rsidR="004302BB" w:rsidRPr="00D32290" w:rsidRDefault="004302BB" w:rsidP="004734D9">
      <w:pPr>
        <w:pStyle w:val="NoSpacing"/>
        <w:rPr>
          <w:rFonts w:asciiTheme="minorHAnsi" w:hAnsiTheme="minorHAnsi" w:cstheme="minorHAnsi"/>
        </w:rPr>
      </w:pPr>
    </w:p>
    <w:p w14:paraId="3023CE56" w14:textId="3A9EDAFA" w:rsidR="008F665E" w:rsidRDefault="00964C1A" w:rsidP="008F665E">
      <w:pPr>
        <w:rPr>
          <w:rFonts w:cstheme="minorHAnsi"/>
          <w:color w:val="FF0000"/>
        </w:rPr>
      </w:pPr>
      <w:r w:rsidRPr="00964C1A">
        <w:rPr>
          <w:rFonts w:cstheme="minorHAnsi"/>
        </w:rPr>
        <w:t xml:space="preserve">FINAL Document: </w:t>
      </w:r>
      <w:hyperlink r:id="rId13" w:history="1">
        <w:r w:rsidR="00D60482" w:rsidRPr="00D60482">
          <w:rPr>
            <w:rStyle w:val="Hyperlink"/>
            <w:rFonts w:asciiTheme="minorHAnsi" w:hAnsiTheme="minorHAnsi" w:cstheme="minorHAnsi"/>
          </w:rPr>
          <w:t>10</w:t>
        </w:r>
        <w:r w:rsidR="002531AF" w:rsidRPr="00D60482">
          <w:rPr>
            <w:rStyle w:val="Hyperlink"/>
            <w:rFonts w:asciiTheme="minorHAnsi" w:hAnsiTheme="minorHAnsi" w:cstheme="minorHAnsi"/>
          </w:rPr>
          <w:t>-</w:t>
        </w:r>
        <w:r w:rsidR="00D60482" w:rsidRPr="00D60482">
          <w:rPr>
            <w:rStyle w:val="Hyperlink"/>
            <w:rFonts w:asciiTheme="minorHAnsi" w:hAnsiTheme="minorHAnsi" w:cstheme="minorHAnsi"/>
          </w:rPr>
          <w:t>22 and 23</w:t>
        </w:r>
        <w:r w:rsidR="002531AF" w:rsidRPr="00D60482">
          <w:rPr>
            <w:rStyle w:val="Hyperlink"/>
            <w:rFonts w:asciiTheme="minorHAnsi" w:hAnsiTheme="minorHAnsi" w:cstheme="minorHAnsi"/>
          </w:rPr>
          <w:t>-</w:t>
        </w:r>
        <w:r w:rsidR="00D60482" w:rsidRPr="00D60482">
          <w:rPr>
            <w:rStyle w:val="Hyperlink"/>
            <w:rFonts w:asciiTheme="minorHAnsi" w:hAnsiTheme="minorHAnsi" w:cstheme="minorHAnsi"/>
          </w:rPr>
          <w:t>20</w:t>
        </w:r>
        <w:r w:rsidR="002531AF" w:rsidRPr="00D60482">
          <w:rPr>
            <w:rStyle w:val="Hyperlink"/>
            <w:rFonts w:asciiTheme="minorHAnsi" w:hAnsiTheme="minorHAnsi" w:cstheme="minorHAnsi"/>
          </w:rPr>
          <w:t>24 PRRIP TAC Meeting Minutes FINAL</w:t>
        </w:r>
      </w:hyperlink>
    </w:p>
    <w:p w14:paraId="42953F46" w14:textId="77777777" w:rsidR="00964C1A" w:rsidRDefault="00964C1A" w:rsidP="008F665E">
      <w:pPr>
        <w:rPr>
          <w:rFonts w:cstheme="minorHAnsi"/>
          <w:color w:val="FF0000"/>
        </w:rPr>
      </w:pPr>
    </w:p>
    <w:p w14:paraId="1291FD3C" w14:textId="5BD54BC6" w:rsidR="00A8385A" w:rsidRPr="00A8385A" w:rsidRDefault="00A8385A" w:rsidP="008F665E">
      <w:pPr>
        <w:rPr>
          <w:rFonts w:cstheme="minorHAnsi"/>
          <w:i/>
          <w:iCs/>
        </w:rPr>
      </w:pPr>
      <w:r w:rsidRPr="00A8385A">
        <w:rPr>
          <w:rFonts w:cstheme="minorHAnsi"/>
          <w:i/>
          <w:iCs/>
        </w:rPr>
        <w:t>ELECTION OF OFFICERS</w:t>
      </w:r>
    </w:p>
    <w:p w14:paraId="676FAE1C" w14:textId="17E5DDD9" w:rsidR="00515667" w:rsidRDefault="00515667" w:rsidP="00305860">
      <w:pPr>
        <w:pStyle w:val="NoSpacing"/>
        <w:rPr>
          <w:rFonts w:asciiTheme="minorHAnsi" w:hAnsiTheme="minorHAnsi" w:cstheme="minorHAnsi"/>
        </w:rPr>
      </w:pPr>
      <w:r>
        <w:rPr>
          <w:rFonts w:asciiTheme="minorHAnsi" w:hAnsiTheme="minorHAnsi" w:cstheme="minorHAnsi"/>
        </w:rPr>
        <w:t xml:space="preserve">Rabbe said </w:t>
      </w:r>
      <w:r w:rsidR="00A034AD">
        <w:rPr>
          <w:rFonts w:asciiTheme="minorHAnsi" w:hAnsiTheme="minorHAnsi" w:cstheme="minorHAnsi"/>
        </w:rPr>
        <w:t xml:space="preserve">the </w:t>
      </w:r>
      <w:r>
        <w:rPr>
          <w:rFonts w:asciiTheme="minorHAnsi" w:hAnsiTheme="minorHAnsi" w:cstheme="minorHAnsi"/>
        </w:rPr>
        <w:t xml:space="preserve">agreed upon process was to move </w:t>
      </w:r>
      <w:r w:rsidR="00A034AD">
        <w:rPr>
          <w:rFonts w:asciiTheme="minorHAnsi" w:hAnsiTheme="minorHAnsi" w:cstheme="minorHAnsi"/>
        </w:rPr>
        <w:t>the previous V</w:t>
      </w:r>
      <w:r>
        <w:rPr>
          <w:rFonts w:asciiTheme="minorHAnsi" w:hAnsiTheme="minorHAnsi" w:cstheme="minorHAnsi"/>
        </w:rPr>
        <w:t xml:space="preserve">ice </w:t>
      </w:r>
      <w:r w:rsidR="00A034AD">
        <w:rPr>
          <w:rFonts w:asciiTheme="minorHAnsi" w:hAnsiTheme="minorHAnsi" w:cstheme="minorHAnsi"/>
        </w:rPr>
        <w:t xml:space="preserve">Chair </w:t>
      </w:r>
      <w:r>
        <w:rPr>
          <w:rFonts w:asciiTheme="minorHAnsi" w:hAnsiTheme="minorHAnsi" w:cstheme="minorHAnsi"/>
        </w:rPr>
        <w:t xml:space="preserve">to </w:t>
      </w:r>
      <w:r w:rsidR="00A034AD">
        <w:rPr>
          <w:rFonts w:asciiTheme="minorHAnsi" w:hAnsiTheme="minorHAnsi" w:cstheme="minorHAnsi"/>
        </w:rPr>
        <w:t>C</w:t>
      </w:r>
      <w:r>
        <w:rPr>
          <w:rFonts w:asciiTheme="minorHAnsi" w:hAnsiTheme="minorHAnsi" w:cstheme="minorHAnsi"/>
        </w:rPr>
        <w:t xml:space="preserve">hair and refill the </w:t>
      </w:r>
      <w:r w:rsidR="00A034AD">
        <w:rPr>
          <w:rFonts w:asciiTheme="minorHAnsi" w:hAnsiTheme="minorHAnsi" w:cstheme="minorHAnsi"/>
        </w:rPr>
        <w:t>V</w:t>
      </w:r>
      <w:r>
        <w:rPr>
          <w:rFonts w:asciiTheme="minorHAnsi" w:hAnsiTheme="minorHAnsi" w:cstheme="minorHAnsi"/>
        </w:rPr>
        <w:t xml:space="preserve">ice </w:t>
      </w:r>
      <w:r w:rsidR="00A034AD">
        <w:rPr>
          <w:rFonts w:asciiTheme="minorHAnsi" w:hAnsiTheme="minorHAnsi" w:cstheme="minorHAnsi"/>
        </w:rPr>
        <w:t xml:space="preserve">Chair </w:t>
      </w:r>
      <w:r>
        <w:rPr>
          <w:rFonts w:asciiTheme="minorHAnsi" w:hAnsiTheme="minorHAnsi" w:cstheme="minorHAnsi"/>
        </w:rPr>
        <w:t xml:space="preserve">opening. </w:t>
      </w:r>
      <w:r w:rsidR="00A034AD">
        <w:rPr>
          <w:rFonts w:asciiTheme="minorHAnsi" w:hAnsiTheme="minorHAnsi" w:cstheme="minorHAnsi"/>
        </w:rPr>
        <w:t>That m</w:t>
      </w:r>
      <w:r>
        <w:rPr>
          <w:rFonts w:asciiTheme="minorHAnsi" w:hAnsiTheme="minorHAnsi" w:cstheme="minorHAnsi"/>
        </w:rPr>
        <w:t xml:space="preserve">eans Walters would move from </w:t>
      </w:r>
      <w:r w:rsidR="00A034AD">
        <w:rPr>
          <w:rFonts w:asciiTheme="minorHAnsi" w:hAnsiTheme="minorHAnsi" w:cstheme="minorHAnsi"/>
        </w:rPr>
        <w:t>V</w:t>
      </w:r>
      <w:r>
        <w:rPr>
          <w:rFonts w:asciiTheme="minorHAnsi" w:hAnsiTheme="minorHAnsi" w:cstheme="minorHAnsi"/>
        </w:rPr>
        <w:t xml:space="preserve">ice to </w:t>
      </w:r>
      <w:r w:rsidR="00A034AD">
        <w:rPr>
          <w:rFonts w:asciiTheme="minorHAnsi" w:hAnsiTheme="minorHAnsi" w:cstheme="minorHAnsi"/>
        </w:rPr>
        <w:t>C</w:t>
      </w:r>
      <w:r>
        <w:rPr>
          <w:rFonts w:asciiTheme="minorHAnsi" w:hAnsiTheme="minorHAnsi" w:cstheme="minorHAnsi"/>
        </w:rPr>
        <w:t>hair.</w:t>
      </w:r>
      <w:r w:rsidR="00A034AD">
        <w:rPr>
          <w:rFonts w:asciiTheme="minorHAnsi" w:hAnsiTheme="minorHAnsi" w:cstheme="minorHAnsi"/>
        </w:rPr>
        <w:t xml:space="preserve"> Rabbe asked if the TAC was okay with that process. </w:t>
      </w:r>
      <w:r>
        <w:rPr>
          <w:rFonts w:asciiTheme="minorHAnsi" w:hAnsiTheme="minorHAnsi" w:cstheme="minorHAnsi"/>
        </w:rPr>
        <w:t xml:space="preserve">Merrill nominated </w:t>
      </w:r>
      <w:r w:rsidR="00A034AD">
        <w:rPr>
          <w:rFonts w:asciiTheme="minorHAnsi" w:hAnsiTheme="minorHAnsi" w:cstheme="minorHAnsi"/>
        </w:rPr>
        <w:t>Walters to serve as 2025 TAC Chair</w:t>
      </w:r>
      <w:r>
        <w:rPr>
          <w:rFonts w:asciiTheme="minorHAnsi" w:hAnsiTheme="minorHAnsi" w:cstheme="minorHAnsi"/>
        </w:rPr>
        <w:t xml:space="preserve">. </w:t>
      </w:r>
    </w:p>
    <w:p w14:paraId="73DAF099" w14:textId="00682A04" w:rsidR="00515667" w:rsidRPr="00515667" w:rsidRDefault="00515667" w:rsidP="00305860">
      <w:pPr>
        <w:pStyle w:val="NoSpacing"/>
        <w:rPr>
          <w:rFonts w:asciiTheme="minorHAnsi" w:hAnsiTheme="minorHAnsi" w:cstheme="minorHAnsi"/>
        </w:rPr>
      </w:pPr>
      <w:r>
        <w:rPr>
          <w:rFonts w:asciiTheme="minorHAnsi" w:hAnsiTheme="minorHAnsi" w:cstheme="minorHAnsi"/>
        </w:rPr>
        <w:t>Walters nominated Flyr</w:t>
      </w:r>
      <w:r w:rsidR="00E45BB7">
        <w:rPr>
          <w:rFonts w:asciiTheme="minorHAnsi" w:hAnsiTheme="minorHAnsi" w:cstheme="minorHAnsi"/>
        </w:rPr>
        <w:t xml:space="preserve"> to serve as 2025 TAC Vice Chair</w:t>
      </w:r>
      <w:r>
        <w:rPr>
          <w:rFonts w:asciiTheme="minorHAnsi" w:hAnsiTheme="minorHAnsi" w:cstheme="minorHAnsi"/>
        </w:rPr>
        <w:t xml:space="preserve">. </w:t>
      </w:r>
    </w:p>
    <w:p w14:paraId="09738D7B" w14:textId="77777777" w:rsidR="00515667" w:rsidRPr="00515667" w:rsidRDefault="00515667" w:rsidP="00305860">
      <w:pPr>
        <w:pStyle w:val="NoSpacing"/>
        <w:rPr>
          <w:rFonts w:asciiTheme="minorHAnsi" w:hAnsiTheme="minorHAnsi" w:cstheme="minorHAnsi"/>
        </w:rPr>
      </w:pPr>
    </w:p>
    <w:p w14:paraId="453B4BAD" w14:textId="66BEC363" w:rsidR="00E45BB7" w:rsidRDefault="00305860" w:rsidP="00305860">
      <w:pPr>
        <w:pStyle w:val="NoSpacing"/>
        <w:rPr>
          <w:rFonts w:asciiTheme="minorHAnsi" w:hAnsiTheme="minorHAnsi" w:cstheme="minorHAnsi"/>
          <w:i/>
          <w:iCs/>
        </w:rPr>
      </w:pPr>
      <w:r w:rsidRPr="00D32290">
        <w:rPr>
          <w:rFonts w:asciiTheme="minorHAnsi" w:hAnsiTheme="minorHAnsi" w:cstheme="minorHAnsi"/>
          <w:color w:val="FF0000"/>
        </w:rPr>
        <w:t xml:space="preserve">TAC MOTION: </w:t>
      </w:r>
      <w:r w:rsidR="00E45BB7" w:rsidRPr="00E45BB7">
        <w:rPr>
          <w:rFonts w:asciiTheme="minorHAnsi" w:hAnsiTheme="minorHAnsi" w:cstheme="minorHAnsi"/>
          <w:i/>
          <w:iCs/>
        </w:rPr>
        <w:t>Merrill</w:t>
      </w:r>
      <w:r w:rsidRPr="00E45BB7">
        <w:rPr>
          <w:rFonts w:asciiTheme="minorHAnsi" w:hAnsiTheme="minorHAnsi" w:cstheme="minorHAnsi"/>
          <w:i/>
          <w:iCs/>
        </w:rPr>
        <w:t xml:space="preserve"> moved, and </w:t>
      </w:r>
      <w:r w:rsidR="00E45BB7" w:rsidRPr="00E45BB7">
        <w:rPr>
          <w:rFonts w:asciiTheme="minorHAnsi" w:hAnsiTheme="minorHAnsi" w:cstheme="minorHAnsi"/>
          <w:i/>
          <w:iCs/>
        </w:rPr>
        <w:t>Ostrom</w:t>
      </w:r>
      <w:r w:rsidRPr="00E45BB7">
        <w:rPr>
          <w:rFonts w:asciiTheme="minorHAnsi" w:hAnsiTheme="minorHAnsi" w:cstheme="minorHAnsi"/>
          <w:i/>
          <w:iCs/>
        </w:rPr>
        <w:t xml:space="preserve"> seconded a motion to approve the nomination of Walters to serve as </w:t>
      </w:r>
      <w:r w:rsidR="00E45BB7" w:rsidRPr="00E45BB7">
        <w:rPr>
          <w:rFonts w:asciiTheme="minorHAnsi" w:hAnsiTheme="minorHAnsi" w:cstheme="minorHAnsi"/>
          <w:i/>
          <w:iCs/>
        </w:rPr>
        <w:t xml:space="preserve">the 2025 </w:t>
      </w:r>
      <w:r w:rsidRPr="00E45BB7">
        <w:rPr>
          <w:rFonts w:asciiTheme="minorHAnsi" w:hAnsiTheme="minorHAnsi" w:cstheme="minorHAnsi"/>
          <w:i/>
          <w:iCs/>
        </w:rPr>
        <w:t>TAC Chair</w:t>
      </w:r>
      <w:r w:rsidR="00E45BB7" w:rsidRPr="00E45BB7">
        <w:rPr>
          <w:rFonts w:asciiTheme="minorHAnsi" w:hAnsiTheme="minorHAnsi" w:cstheme="minorHAnsi"/>
          <w:i/>
          <w:iCs/>
        </w:rPr>
        <w:t xml:space="preserve">. </w:t>
      </w:r>
      <w:r w:rsidR="00E45BB7" w:rsidRPr="00E45BB7">
        <w:rPr>
          <w:rFonts w:asciiTheme="minorHAnsi" w:hAnsiTheme="minorHAnsi" w:cstheme="minorHAnsi"/>
          <w:u w:val="single"/>
        </w:rPr>
        <w:t>Motion approved.</w:t>
      </w:r>
    </w:p>
    <w:p w14:paraId="5CE9B439" w14:textId="07B73618" w:rsidR="00305860" w:rsidRPr="00E45BB7" w:rsidRDefault="00E45BB7" w:rsidP="00305860">
      <w:pPr>
        <w:pStyle w:val="NoSpacing"/>
        <w:rPr>
          <w:rFonts w:asciiTheme="minorHAnsi" w:hAnsiTheme="minorHAnsi" w:cstheme="minorHAnsi"/>
          <w:i/>
          <w:iCs/>
        </w:rPr>
      </w:pPr>
      <w:r w:rsidRPr="00D32290">
        <w:rPr>
          <w:rFonts w:asciiTheme="minorHAnsi" w:hAnsiTheme="minorHAnsi" w:cstheme="minorHAnsi"/>
          <w:color w:val="FF0000"/>
        </w:rPr>
        <w:lastRenderedPageBreak/>
        <w:t xml:space="preserve">TAC MOTION: </w:t>
      </w:r>
      <w:r w:rsidRPr="00E45BB7">
        <w:rPr>
          <w:rFonts w:asciiTheme="minorHAnsi" w:hAnsiTheme="minorHAnsi" w:cstheme="minorHAnsi"/>
          <w:i/>
          <w:iCs/>
        </w:rPr>
        <w:t>Walters moved, and Rab</w:t>
      </w:r>
      <w:r>
        <w:rPr>
          <w:rFonts w:asciiTheme="minorHAnsi" w:hAnsiTheme="minorHAnsi" w:cstheme="minorHAnsi"/>
          <w:i/>
          <w:iCs/>
        </w:rPr>
        <w:t>be</w:t>
      </w:r>
      <w:r w:rsidRPr="00DE0FF2">
        <w:rPr>
          <w:rFonts w:asciiTheme="minorHAnsi" w:hAnsiTheme="minorHAnsi" w:cstheme="minorHAnsi"/>
          <w:i/>
          <w:iCs/>
        </w:rPr>
        <w:t xml:space="preserve"> seconded </w:t>
      </w:r>
      <w:r>
        <w:rPr>
          <w:rFonts w:asciiTheme="minorHAnsi" w:hAnsiTheme="minorHAnsi" w:cstheme="minorHAnsi"/>
          <w:i/>
          <w:iCs/>
        </w:rPr>
        <w:t xml:space="preserve">a motion </w:t>
      </w:r>
      <w:r w:rsidRPr="00DE0FF2">
        <w:rPr>
          <w:rFonts w:asciiTheme="minorHAnsi" w:hAnsiTheme="minorHAnsi" w:cstheme="minorHAnsi"/>
          <w:i/>
          <w:iCs/>
        </w:rPr>
        <w:t xml:space="preserve">to approve </w:t>
      </w:r>
      <w:r>
        <w:rPr>
          <w:rFonts w:asciiTheme="minorHAnsi" w:hAnsiTheme="minorHAnsi" w:cstheme="minorHAnsi"/>
          <w:i/>
          <w:iCs/>
        </w:rPr>
        <w:t xml:space="preserve">the nomination of Flyr to serve as the 2025 TAC Vice Chair. </w:t>
      </w:r>
      <w:r w:rsidR="00305860">
        <w:rPr>
          <w:rFonts w:asciiTheme="minorHAnsi" w:hAnsiTheme="minorHAnsi" w:cstheme="minorHAnsi"/>
          <w:u w:val="single"/>
        </w:rPr>
        <w:t>Motion</w:t>
      </w:r>
      <w:r w:rsidR="00305860" w:rsidRPr="00DE0FF2">
        <w:rPr>
          <w:rFonts w:asciiTheme="minorHAnsi" w:hAnsiTheme="minorHAnsi" w:cstheme="minorHAnsi"/>
          <w:u w:val="single"/>
        </w:rPr>
        <w:t xml:space="preserve"> approved.</w:t>
      </w:r>
    </w:p>
    <w:p w14:paraId="47C5A9E3" w14:textId="77777777" w:rsidR="00A8385A" w:rsidRPr="00A8385A" w:rsidRDefault="00A8385A" w:rsidP="008F665E">
      <w:pPr>
        <w:rPr>
          <w:rFonts w:cstheme="minorHAnsi"/>
        </w:rPr>
      </w:pPr>
    </w:p>
    <w:p w14:paraId="1A39FDF3" w14:textId="31FB39E1" w:rsidR="00A8385A" w:rsidRDefault="00A8385A" w:rsidP="008F665E">
      <w:pPr>
        <w:rPr>
          <w:rFonts w:cstheme="minorHAnsi"/>
          <w:i/>
          <w:iCs/>
        </w:rPr>
      </w:pPr>
      <w:r w:rsidRPr="00A8385A">
        <w:rPr>
          <w:rFonts w:cstheme="minorHAnsi"/>
          <w:i/>
          <w:iCs/>
        </w:rPr>
        <w:t>ROLE OF THE TAC</w:t>
      </w:r>
    </w:p>
    <w:p w14:paraId="11BF16D4" w14:textId="2E4A8C1C" w:rsidR="00527EA3" w:rsidRDefault="00305860" w:rsidP="00527EA3">
      <w:r w:rsidRPr="00527EA3">
        <w:rPr>
          <w:rFonts w:cstheme="minorHAnsi"/>
        </w:rPr>
        <w:t xml:space="preserve">Farnsworth reviewed the role of the TAC as defined by the TAC Charter in </w:t>
      </w:r>
      <w:r w:rsidR="00E45BB7" w:rsidRPr="00527EA3">
        <w:rPr>
          <w:rFonts w:cstheme="minorHAnsi"/>
        </w:rPr>
        <w:t>Appendix G of the</w:t>
      </w:r>
      <w:r w:rsidRPr="00527EA3">
        <w:rPr>
          <w:rFonts w:cstheme="minorHAnsi"/>
        </w:rPr>
        <w:t xml:space="preserve"> Program document.</w:t>
      </w:r>
      <w:r w:rsidR="00296985" w:rsidRPr="00527EA3">
        <w:rPr>
          <w:rFonts w:cstheme="minorHAnsi"/>
        </w:rPr>
        <w:t xml:space="preserve"> </w:t>
      </w:r>
      <w:r w:rsidR="00527EA3" w:rsidRPr="00EC3B42">
        <w:t>For the TAC, a specific set of roles</w:t>
      </w:r>
      <w:r w:rsidR="00527EA3">
        <w:t xml:space="preserve"> has been</w:t>
      </w:r>
      <w:r w:rsidR="00527EA3" w:rsidRPr="00EC3B42">
        <w:t xml:space="preserve"> put in place to inform decisions for the GC. </w:t>
      </w:r>
    </w:p>
    <w:p w14:paraId="1B579F8E" w14:textId="3F24B585" w:rsidR="00A26F55" w:rsidRDefault="00E45BB7" w:rsidP="008F665E">
      <w:pPr>
        <w:rPr>
          <w:rFonts w:cstheme="minorHAnsi"/>
        </w:rPr>
      </w:pPr>
      <w:r>
        <w:rPr>
          <w:rFonts w:cstheme="minorHAnsi"/>
        </w:rPr>
        <w:t>The TAC C</w:t>
      </w:r>
      <w:r w:rsidR="00296985">
        <w:rPr>
          <w:rFonts w:cstheme="minorHAnsi"/>
        </w:rPr>
        <w:t xml:space="preserve">harter </w:t>
      </w:r>
      <w:r>
        <w:rPr>
          <w:rFonts w:cstheme="minorHAnsi"/>
        </w:rPr>
        <w:t xml:space="preserve">is </w:t>
      </w:r>
      <w:r w:rsidR="00296985">
        <w:rPr>
          <w:rFonts w:cstheme="minorHAnsi"/>
        </w:rPr>
        <w:t xml:space="preserve">focused on science and science implementation. </w:t>
      </w:r>
      <w:r>
        <w:rPr>
          <w:rFonts w:cstheme="minorHAnsi"/>
        </w:rPr>
        <w:t>The TAC’s r</w:t>
      </w:r>
      <w:r w:rsidR="00296985">
        <w:rPr>
          <w:rFonts w:cstheme="minorHAnsi"/>
        </w:rPr>
        <w:t xml:space="preserve">ole </w:t>
      </w:r>
      <w:r>
        <w:rPr>
          <w:rFonts w:cstheme="minorHAnsi"/>
        </w:rPr>
        <w:t xml:space="preserve">is </w:t>
      </w:r>
      <w:r w:rsidR="00296985">
        <w:rPr>
          <w:rFonts w:cstheme="minorHAnsi"/>
        </w:rPr>
        <w:t xml:space="preserve">to advise </w:t>
      </w:r>
      <w:r>
        <w:rPr>
          <w:rFonts w:cstheme="minorHAnsi"/>
        </w:rPr>
        <w:t xml:space="preserve">the </w:t>
      </w:r>
      <w:r w:rsidR="00296985">
        <w:rPr>
          <w:rFonts w:cstheme="minorHAnsi"/>
        </w:rPr>
        <w:t xml:space="preserve">GC. </w:t>
      </w:r>
      <w:r>
        <w:rPr>
          <w:rFonts w:cstheme="minorHAnsi"/>
        </w:rPr>
        <w:t>There is a b</w:t>
      </w:r>
      <w:r w:rsidR="00296985">
        <w:rPr>
          <w:rFonts w:cstheme="minorHAnsi"/>
        </w:rPr>
        <w:t xml:space="preserve">reak between </w:t>
      </w:r>
      <w:r>
        <w:rPr>
          <w:rFonts w:cstheme="minorHAnsi"/>
        </w:rPr>
        <w:t xml:space="preserve">the </w:t>
      </w:r>
      <w:r w:rsidR="00296985">
        <w:rPr>
          <w:rFonts w:cstheme="minorHAnsi"/>
        </w:rPr>
        <w:t xml:space="preserve">TAC and </w:t>
      </w:r>
      <w:r>
        <w:rPr>
          <w:rFonts w:cstheme="minorHAnsi"/>
        </w:rPr>
        <w:t xml:space="preserve">the </w:t>
      </w:r>
      <w:r w:rsidR="00296985">
        <w:rPr>
          <w:rFonts w:cstheme="minorHAnsi"/>
        </w:rPr>
        <w:t>GC</w:t>
      </w:r>
      <w:r>
        <w:rPr>
          <w:rFonts w:cstheme="minorHAnsi"/>
        </w:rPr>
        <w:t xml:space="preserve"> such that the decision on w</w:t>
      </w:r>
      <w:r w:rsidR="00296985">
        <w:rPr>
          <w:rFonts w:cstheme="minorHAnsi"/>
        </w:rPr>
        <w:t xml:space="preserve">hat to do with </w:t>
      </w:r>
      <w:r>
        <w:rPr>
          <w:rFonts w:cstheme="minorHAnsi"/>
        </w:rPr>
        <w:t>Program</w:t>
      </w:r>
      <w:r w:rsidR="00296985">
        <w:rPr>
          <w:rFonts w:cstheme="minorHAnsi"/>
        </w:rPr>
        <w:t xml:space="preserve"> </w:t>
      </w:r>
      <w:r>
        <w:rPr>
          <w:rFonts w:cstheme="minorHAnsi"/>
        </w:rPr>
        <w:t>s</w:t>
      </w:r>
      <w:r w:rsidR="00296985">
        <w:rPr>
          <w:rFonts w:cstheme="minorHAnsi"/>
        </w:rPr>
        <w:t>cience lies with the GC.</w:t>
      </w:r>
      <w:r w:rsidR="006E60A1">
        <w:rPr>
          <w:rFonts w:cstheme="minorHAnsi"/>
        </w:rPr>
        <w:t xml:space="preserve"> </w:t>
      </w:r>
      <w:r>
        <w:rPr>
          <w:rFonts w:cstheme="minorHAnsi"/>
        </w:rPr>
        <w:t>It is, however, w</w:t>
      </w:r>
      <w:r w:rsidR="006E60A1">
        <w:rPr>
          <w:rFonts w:cstheme="minorHAnsi"/>
        </w:rPr>
        <w:t xml:space="preserve">ithin </w:t>
      </w:r>
      <w:r>
        <w:rPr>
          <w:rFonts w:cstheme="minorHAnsi"/>
        </w:rPr>
        <w:t xml:space="preserve">the </w:t>
      </w:r>
      <w:r w:rsidR="006E60A1">
        <w:rPr>
          <w:rFonts w:cstheme="minorHAnsi"/>
        </w:rPr>
        <w:t>TAC’s purview to make policy recommendation</w:t>
      </w:r>
      <w:r>
        <w:rPr>
          <w:rFonts w:cstheme="minorHAnsi"/>
        </w:rPr>
        <w:t>s</w:t>
      </w:r>
      <w:r w:rsidR="006E60A1">
        <w:rPr>
          <w:rFonts w:cstheme="minorHAnsi"/>
        </w:rPr>
        <w:t xml:space="preserve"> to the GC. Farnsworth went over</w:t>
      </w:r>
      <w:r w:rsidR="00527EA3">
        <w:rPr>
          <w:rFonts w:cstheme="minorHAnsi"/>
        </w:rPr>
        <w:t xml:space="preserve"> the</w:t>
      </w:r>
      <w:r w:rsidR="003E2FF4">
        <w:rPr>
          <w:rFonts w:cstheme="minorHAnsi"/>
        </w:rPr>
        <w:t xml:space="preserve"> distribution of votes </w:t>
      </w:r>
      <w:r w:rsidR="00527EA3">
        <w:rPr>
          <w:rFonts w:cstheme="minorHAnsi"/>
        </w:rPr>
        <w:t xml:space="preserve">among GC members </w:t>
      </w:r>
      <w:r w:rsidR="003E2FF4">
        <w:rPr>
          <w:rFonts w:cstheme="minorHAnsi"/>
        </w:rPr>
        <w:t xml:space="preserve">and how </w:t>
      </w:r>
      <w:r w:rsidR="006E60A1">
        <w:rPr>
          <w:rFonts w:cstheme="minorHAnsi"/>
        </w:rPr>
        <w:t>GC voting</w:t>
      </w:r>
      <w:r w:rsidR="00527EA3">
        <w:rPr>
          <w:rFonts w:cstheme="minorHAnsi"/>
        </w:rPr>
        <w:t xml:space="preserve"> works. The role of the TAC is to c</w:t>
      </w:r>
      <w:r w:rsidR="00F67C86">
        <w:rPr>
          <w:rFonts w:cstheme="minorHAnsi"/>
        </w:rPr>
        <w:t xml:space="preserve">ommunicate with </w:t>
      </w:r>
      <w:r w:rsidR="00527EA3">
        <w:rPr>
          <w:rFonts w:cstheme="minorHAnsi"/>
        </w:rPr>
        <w:t xml:space="preserve">the </w:t>
      </w:r>
      <w:r w:rsidR="00F67C86">
        <w:rPr>
          <w:rFonts w:cstheme="minorHAnsi"/>
        </w:rPr>
        <w:t>GC and prep</w:t>
      </w:r>
      <w:r w:rsidR="00527EA3">
        <w:rPr>
          <w:rFonts w:cstheme="minorHAnsi"/>
        </w:rPr>
        <w:t>are</w:t>
      </w:r>
      <w:r w:rsidR="00F67C86">
        <w:rPr>
          <w:rFonts w:cstheme="minorHAnsi"/>
        </w:rPr>
        <w:t xml:space="preserve"> them for informed voting.</w:t>
      </w:r>
      <w:r w:rsidR="00527EA3">
        <w:rPr>
          <w:rFonts w:cstheme="minorHAnsi"/>
        </w:rPr>
        <w:t xml:space="preserve"> </w:t>
      </w:r>
      <w:r w:rsidR="00A26F55">
        <w:rPr>
          <w:rFonts w:cstheme="minorHAnsi"/>
        </w:rPr>
        <w:t xml:space="preserve">Walters </w:t>
      </w:r>
      <w:r w:rsidR="00527EA3">
        <w:rPr>
          <w:rFonts w:cstheme="minorHAnsi"/>
        </w:rPr>
        <w:t xml:space="preserve">asked, </w:t>
      </w:r>
      <w:r w:rsidR="00A26F55">
        <w:rPr>
          <w:rFonts w:cstheme="minorHAnsi"/>
        </w:rPr>
        <w:t xml:space="preserve">do we have all voting positions covered </w:t>
      </w:r>
      <w:ins w:id="3" w:author="Rich Walters" w:date="2025-03-03T12:29:00Z">
        <w:r w:rsidR="00CE5F26">
          <w:rPr>
            <w:rFonts w:cstheme="minorHAnsi"/>
          </w:rPr>
          <w:t xml:space="preserve">within the TAC that are appointed by </w:t>
        </w:r>
      </w:ins>
      <w:del w:id="4" w:author="Rich Walters" w:date="2025-03-03T12:29:00Z">
        <w:r w:rsidR="00A26F55" w:rsidDel="00CE5F26">
          <w:rPr>
            <w:rFonts w:cstheme="minorHAnsi"/>
          </w:rPr>
          <w:delText>at</w:delText>
        </w:r>
      </w:del>
      <w:r w:rsidR="00A26F55">
        <w:rPr>
          <w:rFonts w:cstheme="minorHAnsi"/>
        </w:rPr>
        <w:t xml:space="preserve"> the GC. </w:t>
      </w:r>
      <w:r w:rsidR="00527EA3">
        <w:rPr>
          <w:rFonts w:cstheme="minorHAnsi"/>
        </w:rPr>
        <w:t xml:space="preserve">Farnsworth said he believes so. </w:t>
      </w:r>
      <w:r w:rsidR="00A26F55">
        <w:rPr>
          <w:rFonts w:cstheme="minorHAnsi"/>
        </w:rPr>
        <w:t>Each vot</w:t>
      </w:r>
      <w:r w:rsidR="00527EA3">
        <w:rPr>
          <w:rFonts w:cstheme="minorHAnsi"/>
        </w:rPr>
        <w:t xml:space="preserve">ing member can have a representative and an alternate. </w:t>
      </w:r>
      <w:r w:rsidR="00A26F55">
        <w:rPr>
          <w:rFonts w:cstheme="minorHAnsi"/>
        </w:rPr>
        <w:t xml:space="preserve"> </w:t>
      </w:r>
      <w:r w:rsidR="00527EA3">
        <w:rPr>
          <w:rFonts w:cstheme="minorHAnsi"/>
        </w:rPr>
        <w:t>Archer asked via Teams chat if both the representative and their alternate get a vote. Farnsworth said no, they are not additive. Farnsworth said it is important to m</w:t>
      </w:r>
      <w:r w:rsidR="00897B37">
        <w:rPr>
          <w:rFonts w:cstheme="minorHAnsi"/>
        </w:rPr>
        <w:t xml:space="preserve">ake sure each GC rep has a person at the TAC to communicate information upward. Henry reminded </w:t>
      </w:r>
      <w:r w:rsidR="00527EA3">
        <w:rPr>
          <w:rFonts w:cstheme="minorHAnsi"/>
        </w:rPr>
        <w:t>the Environmental Entities that they currently have a vacancy at the TAC level, they</w:t>
      </w:r>
      <w:r w:rsidR="00897B37">
        <w:rPr>
          <w:rFonts w:cstheme="minorHAnsi"/>
        </w:rPr>
        <w:t xml:space="preserve"> are missing a formal designation </w:t>
      </w:r>
      <w:r w:rsidR="00527EA3">
        <w:rPr>
          <w:rFonts w:cstheme="minorHAnsi"/>
        </w:rPr>
        <w:t xml:space="preserve">of a voting member </w:t>
      </w:r>
      <w:r w:rsidR="00897B37">
        <w:rPr>
          <w:rFonts w:cstheme="minorHAnsi"/>
        </w:rPr>
        <w:t xml:space="preserve"> for the TAC.</w:t>
      </w:r>
    </w:p>
    <w:p w14:paraId="48D038AD" w14:textId="77777777" w:rsidR="00305860" w:rsidRPr="00EF7147" w:rsidRDefault="00305860" w:rsidP="008F665E">
      <w:pPr>
        <w:rPr>
          <w:rFonts w:cstheme="minorHAnsi"/>
        </w:rPr>
      </w:pPr>
    </w:p>
    <w:p w14:paraId="55754DA5" w14:textId="6DA46900" w:rsidR="00EF7147" w:rsidRPr="00EF7147" w:rsidRDefault="00EF7147" w:rsidP="008F665E">
      <w:pPr>
        <w:rPr>
          <w:rFonts w:cstheme="minorHAnsi"/>
        </w:rPr>
      </w:pPr>
      <w:r w:rsidRPr="00EF7147">
        <w:rPr>
          <w:rFonts w:cstheme="minorHAnsi"/>
        </w:rPr>
        <w:t xml:space="preserve">Document: </w:t>
      </w:r>
      <w:hyperlink r:id="rId14" w:history="1">
        <w:r w:rsidRPr="00EF7147">
          <w:rPr>
            <w:rStyle w:val="Hyperlink"/>
            <w:rFonts w:cstheme="minorHAnsi"/>
          </w:rPr>
          <w:t>03_TAC Charter</w:t>
        </w:r>
      </w:hyperlink>
    </w:p>
    <w:p w14:paraId="0B056143" w14:textId="77777777" w:rsidR="00A8385A" w:rsidRPr="00EF7147" w:rsidRDefault="00A8385A" w:rsidP="008F665E">
      <w:pPr>
        <w:rPr>
          <w:rFonts w:cstheme="minorHAnsi"/>
        </w:rPr>
      </w:pPr>
    </w:p>
    <w:p w14:paraId="2C3B28B8" w14:textId="174EDA6A" w:rsidR="006A2F84" w:rsidRDefault="002531AF" w:rsidP="00894165">
      <w:pPr>
        <w:pStyle w:val="NoSpacing"/>
        <w:rPr>
          <w:rFonts w:asciiTheme="minorHAnsi" w:hAnsiTheme="minorHAnsi" w:cstheme="minorHAnsi"/>
          <w:b/>
          <w:bCs/>
          <w:u w:val="single"/>
        </w:rPr>
      </w:pPr>
      <w:r>
        <w:rPr>
          <w:rFonts w:asciiTheme="minorHAnsi" w:hAnsiTheme="minorHAnsi" w:cstheme="minorHAnsi"/>
          <w:b/>
          <w:bCs/>
          <w:u w:val="single"/>
        </w:rPr>
        <w:t>TARGET SPECIES MONITORING</w:t>
      </w:r>
    </w:p>
    <w:p w14:paraId="719657FA" w14:textId="49AE73E5" w:rsidR="004A701E" w:rsidRDefault="002531AF" w:rsidP="00894165">
      <w:pPr>
        <w:pStyle w:val="NoSpacing"/>
        <w:rPr>
          <w:rFonts w:asciiTheme="minorHAnsi" w:hAnsiTheme="minorHAnsi" w:cstheme="minorHAnsi"/>
          <w:i/>
          <w:iCs/>
        </w:rPr>
      </w:pPr>
      <w:r>
        <w:rPr>
          <w:rFonts w:asciiTheme="minorHAnsi" w:hAnsiTheme="minorHAnsi" w:cstheme="minorHAnsi"/>
          <w:i/>
          <w:iCs/>
        </w:rPr>
        <w:t xml:space="preserve">2024 </w:t>
      </w:r>
      <w:r w:rsidR="00305860">
        <w:rPr>
          <w:rFonts w:asciiTheme="minorHAnsi" w:hAnsiTheme="minorHAnsi" w:cstheme="minorHAnsi"/>
          <w:i/>
          <w:iCs/>
        </w:rPr>
        <w:t>PLOVER AND TERN ANNUAL MONITORING REPORT</w:t>
      </w:r>
    </w:p>
    <w:p w14:paraId="0A1688ED" w14:textId="286912C9" w:rsidR="00FE577A" w:rsidRDefault="00A8385A" w:rsidP="00A8385A">
      <w:pPr>
        <w:pStyle w:val="NoSpacing"/>
        <w:rPr>
          <w:rFonts w:asciiTheme="minorHAnsi" w:hAnsiTheme="minorHAnsi" w:cstheme="minorHAnsi"/>
        </w:rPr>
      </w:pPr>
      <w:r>
        <w:rPr>
          <w:rFonts w:asciiTheme="minorHAnsi" w:hAnsiTheme="minorHAnsi" w:cstheme="minorHAnsi"/>
        </w:rPr>
        <w:t>Vogel</w:t>
      </w:r>
      <w:r w:rsidR="002531AF">
        <w:rPr>
          <w:rFonts w:asciiTheme="minorHAnsi" w:hAnsiTheme="minorHAnsi" w:cstheme="minorHAnsi"/>
        </w:rPr>
        <w:t xml:space="preserve"> </w:t>
      </w:r>
      <w:r>
        <w:rPr>
          <w:rFonts w:asciiTheme="minorHAnsi" w:hAnsiTheme="minorHAnsi" w:cstheme="minorHAnsi"/>
        </w:rPr>
        <w:t xml:space="preserve">presented a summary of </w:t>
      </w:r>
      <w:r w:rsidR="002531AF">
        <w:rPr>
          <w:rFonts w:asciiTheme="minorHAnsi" w:hAnsiTheme="minorHAnsi" w:cstheme="minorHAnsi"/>
        </w:rPr>
        <w:t xml:space="preserve">plover and tern </w:t>
      </w:r>
      <w:r>
        <w:rPr>
          <w:rFonts w:asciiTheme="minorHAnsi" w:hAnsiTheme="minorHAnsi" w:cstheme="minorHAnsi"/>
        </w:rPr>
        <w:t>productivity and predation</w:t>
      </w:r>
      <w:r w:rsidR="002531AF">
        <w:rPr>
          <w:rFonts w:asciiTheme="minorHAnsi" w:hAnsiTheme="minorHAnsi" w:cstheme="minorHAnsi"/>
        </w:rPr>
        <w:t xml:space="preserve"> </w:t>
      </w:r>
      <w:r>
        <w:rPr>
          <w:rFonts w:asciiTheme="minorHAnsi" w:hAnsiTheme="minorHAnsi" w:cstheme="minorHAnsi"/>
        </w:rPr>
        <w:t xml:space="preserve">for the </w:t>
      </w:r>
      <w:r w:rsidR="002531AF">
        <w:rPr>
          <w:rFonts w:asciiTheme="minorHAnsi" w:hAnsiTheme="minorHAnsi" w:cstheme="minorHAnsi"/>
        </w:rPr>
        <w:t>2024</w:t>
      </w:r>
      <w:r>
        <w:rPr>
          <w:rFonts w:asciiTheme="minorHAnsi" w:hAnsiTheme="minorHAnsi" w:cstheme="minorHAnsi"/>
        </w:rPr>
        <w:t xml:space="preserve"> monitoring season</w:t>
      </w:r>
      <w:r w:rsidR="002531AF">
        <w:rPr>
          <w:rFonts w:asciiTheme="minorHAnsi" w:hAnsiTheme="minorHAnsi" w:cstheme="minorHAnsi"/>
        </w:rPr>
        <w:t xml:space="preserve">. </w:t>
      </w:r>
      <w:r w:rsidR="00E7718F" w:rsidRPr="00E7718F">
        <w:rPr>
          <w:rFonts w:asciiTheme="minorHAnsi" w:hAnsiTheme="minorHAnsi" w:cstheme="minorHAnsi"/>
        </w:rPr>
        <w:t>Hegg asked if additional nests was due to adding sites this year. Vogel said no, same 18 sites as last few years.</w:t>
      </w:r>
      <w:r w:rsidR="003933D3">
        <w:rPr>
          <w:rFonts w:asciiTheme="minorHAnsi" w:hAnsiTheme="minorHAnsi" w:cstheme="minorHAnsi"/>
        </w:rPr>
        <w:t xml:space="preserve"> </w:t>
      </w:r>
      <w:r w:rsidR="00FE577A">
        <w:rPr>
          <w:rFonts w:asciiTheme="minorHAnsi" w:hAnsiTheme="minorHAnsi" w:cstheme="minorHAnsi"/>
        </w:rPr>
        <w:t xml:space="preserve">Rabbe asked about large number of racoons caught. Have </w:t>
      </w:r>
      <w:r w:rsidR="007A0AF0">
        <w:rPr>
          <w:rFonts w:asciiTheme="minorHAnsi" w:hAnsiTheme="minorHAnsi" w:cstheme="minorHAnsi"/>
        </w:rPr>
        <w:t xml:space="preserve">we </w:t>
      </w:r>
      <w:r w:rsidR="00FE577A">
        <w:rPr>
          <w:rFonts w:asciiTheme="minorHAnsi" w:hAnsiTheme="minorHAnsi" w:cstheme="minorHAnsi"/>
        </w:rPr>
        <w:t xml:space="preserve">ever </w:t>
      </w:r>
      <w:r w:rsidR="007A0AF0">
        <w:rPr>
          <w:rFonts w:asciiTheme="minorHAnsi" w:hAnsiTheme="minorHAnsi" w:cstheme="minorHAnsi"/>
        </w:rPr>
        <w:t>d</w:t>
      </w:r>
      <w:r w:rsidR="00FE577A">
        <w:rPr>
          <w:rFonts w:asciiTheme="minorHAnsi" w:hAnsiTheme="minorHAnsi" w:cstheme="minorHAnsi"/>
        </w:rPr>
        <w:t xml:space="preserve">ocumented </w:t>
      </w:r>
      <w:r w:rsidR="007A0AF0">
        <w:rPr>
          <w:rFonts w:asciiTheme="minorHAnsi" w:hAnsiTheme="minorHAnsi" w:cstheme="minorHAnsi"/>
        </w:rPr>
        <w:t xml:space="preserve">racoons as </w:t>
      </w:r>
      <w:r w:rsidR="00FE577A">
        <w:rPr>
          <w:rFonts w:asciiTheme="minorHAnsi" w:hAnsiTheme="minorHAnsi" w:cstheme="minorHAnsi"/>
        </w:rPr>
        <w:t xml:space="preserve">predators. Vogel said </w:t>
      </w:r>
      <w:r w:rsidR="007A0AF0">
        <w:rPr>
          <w:rFonts w:asciiTheme="minorHAnsi" w:hAnsiTheme="minorHAnsi" w:cstheme="minorHAnsi"/>
        </w:rPr>
        <w:t xml:space="preserve">the </w:t>
      </w:r>
      <w:r w:rsidR="00FE577A">
        <w:rPr>
          <w:rFonts w:asciiTheme="minorHAnsi" w:hAnsiTheme="minorHAnsi" w:cstheme="minorHAnsi"/>
        </w:rPr>
        <w:t xml:space="preserve">river nest last year </w:t>
      </w:r>
      <w:r w:rsidR="007A0AF0">
        <w:rPr>
          <w:rFonts w:asciiTheme="minorHAnsi" w:hAnsiTheme="minorHAnsi" w:cstheme="minorHAnsi"/>
        </w:rPr>
        <w:t xml:space="preserve">was </w:t>
      </w:r>
      <w:r w:rsidR="00FE577A">
        <w:rPr>
          <w:rFonts w:asciiTheme="minorHAnsi" w:hAnsiTheme="minorHAnsi" w:cstheme="minorHAnsi"/>
        </w:rPr>
        <w:t xml:space="preserve">lost to </w:t>
      </w:r>
      <w:r w:rsidR="007A0AF0">
        <w:rPr>
          <w:rFonts w:asciiTheme="minorHAnsi" w:hAnsiTheme="minorHAnsi" w:cstheme="minorHAnsi"/>
        </w:rPr>
        <w:t xml:space="preserve">a </w:t>
      </w:r>
      <w:r w:rsidR="00FE577A">
        <w:rPr>
          <w:rFonts w:asciiTheme="minorHAnsi" w:hAnsiTheme="minorHAnsi" w:cstheme="minorHAnsi"/>
        </w:rPr>
        <w:t xml:space="preserve">racoon, but </w:t>
      </w:r>
      <w:r w:rsidR="007A0AF0">
        <w:rPr>
          <w:rFonts w:asciiTheme="minorHAnsi" w:hAnsiTheme="minorHAnsi" w:cstheme="minorHAnsi"/>
        </w:rPr>
        <w:t xml:space="preserve">we have </w:t>
      </w:r>
      <w:r w:rsidR="00FE577A">
        <w:rPr>
          <w:rFonts w:asciiTheme="minorHAnsi" w:hAnsiTheme="minorHAnsi" w:cstheme="minorHAnsi"/>
        </w:rPr>
        <w:t xml:space="preserve">not </w:t>
      </w:r>
      <w:r w:rsidR="007A0AF0">
        <w:rPr>
          <w:rFonts w:asciiTheme="minorHAnsi" w:hAnsiTheme="minorHAnsi" w:cstheme="minorHAnsi"/>
        </w:rPr>
        <w:t xml:space="preserve">documented racoon predation </w:t>
      </w:r>
      <w:r w:rsidR="00FE577A">
        <w:rPr>
          <w:rFonts w:asciiTheme="minorHAnsi" w:hAnsiTheme="minorHAnsi" w:cstheme="minorHAnsi"/>
        </w:rPr>
        <w:t xml:space="preserve">on </w:t>
      </w:r>
      <w:r w:rsidR="007A0AF0">
        <w:rPr>
          <w:rFonts w:asciiTheme="minorHAnsi" w:hAnsiTheme="minorHAnsi" w:cstheme="minorHAnsi"/>
        </w:rPr>
        <w:t>off-channel sand and water</w:t>
      </w:r>
      <w:r w:rsidR="00FE577A">
        <w:rPr>
          <w:rFonts w:asciiTheme="minorHAnsi" w:hAnsiTheme="minorHAnsi" w:cstheme="minorHAnsi"/>
        </w:rPr>
        <w:t xml:space="preserve"> sites.</w:t>
      </w:r>
      <w:r w:rsidR="007A0AF0">
        <w:rPr>
          <w:rFonts w:asciiTheme="minorHAnsi" w:hAnsiTheme="minorHAnsi" w:cstheme="minorHAnsi"/>
        </w:rPr>
        <w:t xml:space="preserve"> Jenniges </w:t>
      </w:r>
      <w:r w:rsidR="007E7E4B">
        <w:rPr>
          <w:rFonts w:asciiTheme="minorHAnsi" w:hAnsiTheme="minorHAnsi" w:cstheme="minorHAnsi"/>
        </w:rPr>
        <w:t xml:space="preserve">agreed, </w:t>
      </w:r>
      <w:r w:rsidR="007A0AF0">
        <w:rPr>
          <w:rFonts w:asciiTheme="minorHAnsi" w:hAnsiTheme="minorHAnsi" w:cstheme="minorHAnsi"/>
        </w:rPr>
        <w:t>sa</w:t>
      </w:r>
      <w:r w:rsidR="007E7E4B">
        <w:rPr>
          <w:rFonts w:asciiTheme="minorHAnsi" w:hAnsiTheme="minorHAnsi" w:cstheme="minorHAnsi"/>
        </w:rPr>
        <w:t>ying</w:t>
      </w:r>
      <w:r w:rsidR="007A0AF0">
        <w:rPr>
          <w:rFonts w:asciiTheme="minorHAnsi" w:hAnsiTheme="minorHAnsi" w:cstheme="minorHAnsi"/>
        </w:rPr>
        <w:t xml:space="preserve"> racoons do not </w:t>
      </w:r>
      <w:r w:rsidR="007E7E4B">
        <w:rPr>
          <w:rFonts w:asciiTheme="minorHAnsi" w:hAnsiTheme="minorHAnsi" w:cstheme="minorHAnsi"/>
        </w:rPr>
        <w:t xml:space="preserve">typically </w:t>
      </w:r>
      <w:r w:rsidR="007A0AF0">
        <w:rPr>
          <w:rFonts w:asciiTheme="minorHAnsi" w:hAnsiTheme="minorHAnsi" w:cstheme="minorHAnsi"/>
        </w:rPr>
        <w:t xml:space="preserve">travel toward the middle of nesting areas where nests are. Farnsworth said it may be because we are good at catching racoons. Farnsworth said the </w:t>
      </w:r>
      <w:r w:rsidR="00FE577A">
        <w:rPr>
          <w:rFonts w:asciiTheme="minorHAnsi" w:hAnsiTheme="minorHAnsi" w:cstheme="minorHAnsi"/>
        </w:rPr>
        <w:t>USDA</w:t>
      </w:r>
      <w:r w:rsidR="007A0AF0">
        <w:rPr>
          <w:rFonts w:asciiTheme="minorHAnsi" w:hAnsiTheme="minorHAnsi" w:cstheme="minorHAnsi"/>
        </w:rPr>
        <w:t>/APHIS t</w:t>
      </w:r>
      <w:r w:rsidR="00FE577A">
        <w:rPr>
          <w:rFonts w:asciiTheme="minorHAnsi" w:hAnsiTheme="minorHAnsi" w:cstheme="minorHAnsi"/>
        </w:rPr>
        <w:t>rapper will focus efforts next year</w:t>
      </w:r>
      <w:r w:rsidR="007A0AF0">
        <w:rPr>
          <w:rFonts w:asciiTheme="minorHAnsi" w:hAnsiTheme="minorHAnsi" w:cstheme="minorHAnsi"/>
        </w:rPr>
        <w:t xml:space="preserve"> and be </w:t>
      </w:r>
      <w:r w:rsidR="00FE577A">
        <w:rPr>
          <w:rFonts w:asciiTheme="minorHAnsi" w:hAnsiTheme="minorHAnsi" w:cstheme="minorHAnsi"/>
        </w:rPr>
        <w:t>mo</w:t>
      </w:r>
      <w:r w:rsidR="007A0AF0">
        <w:rPr>
          <w:rFonts w:asciiTheme="minorHAnsi" w:hAnsiTheme="minorHAnsi" w:cstheme="minorHAnsi"/>
        </w:rPr>
        <w:t>r</w:t>
      </w:r>
      <w:r w:rsidR="00FE577A">
        <w:rPr>
          <w:rFonts w:asciiTheme="minorHAnsi" w:hAnsiTheme="minorHAnsi" w:cstheme="minorHAnsi"/>
        </w:rPr>
        <w:t>e available</w:t>
      </w:r>
      <w:r w:rsidR="007A0AF0">
        <w:rPr>
          <w:rFonts w:asciiTheme="minorHAnsi" w:hAnsiTheme="minorHAnsi" w:cstheme="minorHAnsi"/>
        </w:rPr>
        <w:t xml:space="preserve"> to deal with documented predators</w:t>
      </w:r>
      <w:r w:rsidR="00FE577A">
        <w:rPr>
          <w:rFonts w:asciiTheme="minorHAnsi" w:hAnsiTheme="minorHAnsi" w:cstheme="minorHAnsi"/>
        </w:rPr>
        <w:t>. Zorn</w:t>
      </w:r>
      <w:r w:rsidR="007A0AF0">
        <w:rPr>
          <w:rFonts w:asciiTheme="minorHAnsi" w:hAnsiTheme="minorHAnsi" w:cstheme="minorHAnsi"/>
        </w:rPr>
        <w:t xml:space="preserve"> asked if</w:t>
      </w:r>
      <w:r w:rsidR="00FE577A">
        <w:rPr>
          <w:rFonts w:asciiTheme="minorHAnsi" w:hAnsiTheme="minorHAnsi" w:cstheme="minorHAnsi"/>
        </w:rPr>
        <w:t xml:space="preserve"> cameras </w:t>
      </w:r>
      <w:r w:rsidR="007A0AF0">
        <w:rPr>
          <w:rFonts w:asciiTheme="minorHAnsi" w:hAnsiTheme="minorHAnsi" w:cstheme="minorHAnsi"/>
        </w:rPr>
        <w:t xml:space="preserve">are </w:t>
      </w:r>
      <w:r w:rsidR="00FE577A">
        <w:rPr>
          <w:rFonts w:asciiTheme="minorHAnsi" w:hAnsiTheme="minorHAnsi" w:cstheme="minorHAnsi"/>
        </w:rPr>
        <w:t xml:space="preserve">still providing useful information. Vogel yes, </w:t>
      </w:r>
      <w:r w:rsidR="007A0AF0">
        <w:rPr>
          <w:rFonts w:asciiTheme="minorHAnsi" w:hAnsiTheme="minorHAnsi" w:cstheme="minorHAnsi"/>
        </w:rPr>
        <w:t xml:space="preserve">we </w:t>
      </w:r>
      <w:r w:rsidR="00FE577A">
        <w:rPr>
          <w:rFonts w:asciiTheme="minorHAnsi" w:hAnsiTheme="minorHAnsi" w:cstheme="minorHAnsi"/>
        </w:rPr>
        <w:t xml:space="preserve">can tailor trapping to species </w:t>
      </w:r>
      <w:r w:rsidR="007A0AF0">
        <w:rPr>
          <w:rFonts w:asciiTheme="minorHAnsi" w:hAnsiTheme="minorHAnsi" w:cstheme="minorHAnsi"/>
        </w:rPr>
        <w:t>we see on cameras</w:t>
      </w:r>
      <w:r w:rsidR="00FE577A">
        <w:rPr>
          <w:rFonts w:asciiTheme="minorHAnsi" w:hAnsiTheme="minorHAnsi" w:cstheme="minorHAnsi"/>
        </w:rPr>
        <w:t>.</w:t>
      </w:r>
      <w:r w:rsidR="00CF0DA4">
        <w:rPr>
          <w:rFonts w:asciiTheme="minorHAnsi" w:hAnsiTheme="minorHAnsi" w:cstheme="minorHAnsi"/>
        </w:rPr>
        <w:t xml:space="preserve"> Farnsworth said idea is to </w:t>
      </w:r>
      <w:r w:rsidR="007A0AF0">
        <w:rPr>
          <w:rFonts w:asciiTheme="minorHAnsi" w:hAnsiTheme="minorHAnsi" w:cstheme="minorHAnsi"/>
        </w:rPr>
        <w:t xml:space="preserve">use the cameras we have and </w:t>
      </w:r>
      <w:r w:rsidR="00CF0DA4">
        <w:rPr>
          <w:rFonts w:asciiTheme="minorHAnsi" w:hAnsiTheme="minorHAnsi" w:cstheme="minorHAnsi"/>
        </w:rPr>
        <w:t xml:space="preserve">phase out cameras </w:t>
      </w:r>
      <w:r w:rsidR="007A0AF0">
        <w:rPr>
          <w:rFonts w:asciiTheme="minorHAnsi" w:hAnsiTheme="minorHAnsi" w:cstheme="minorHAnsi"/>
        </w:rPr>
        <w:t xml:space="preserve">as they stop </w:t>
      </w:r>
      <w:r w:rsidR="00CF0DA4">
        <w:rPr>
          <w:rFonts w:asciiTheme="minorHAnsi" w:hAnsiTheme="minorHAnsi" w:cstheme="minorHAnsi"/>
        </w:rPr>
        <w:t>working.</w:t>
      </w:r>
    </w:p>
    <w:p w14:paraId="46F9ACA3" w14:textId="77777777" w:rsidR="003933D3" w:rsidRPr="00E7718F" w:rsidRDefault="003933D3" w:rsidP="00A8385A">
      <w:pPr>
        <w:pStyle w:val="NoSpacing"/>
        <w:rPr>
          <w:rFonts w:asciiTheme="minorHAnsi" w:hAnsiTheme="minorHAnsi" w:cstheme="minorHAnsi"/>
        </w:rPr>
      </w:pPr>
    </w:p>
    <w:p w14:paraId="73CA8DDA" w14:textId="2343E61E" w:rsidR="00A8385A" w:rsidRPr="00D32290" w:rsidRDefault="00A8385A" w:rsidP="00A8385A">
      <w:pPr>
        <w:pStyle w:val="NoSpacing"/>
        <w:rPr>
          <w:rFonts w:asciiTheme="minorHAnsi" w:hAnsiTheme="minorHAnsi" w:cstheme="minorHAnsi"/>
        </w:rPr>
      </w:pPr>
      <w:r w:rsidRPr="00D32290">
        <w:rPr>
          <w:rFonts w:asciiTheme="minorHAnsi" w:hAnsiTheme="minorHAnsi" w:cstheme="minorHAnsi"/>
          <w:color w:val="FF0000"/>
        </w:rPr>
        <w:t xml:space="preserve">TAC MOTION: </w:t>
      </w:r>
      <w:r w:rsidR="003A2467" w:rsidRPr="001311EE">
        <w:rPr>
          <w:rFonts w:asciiTheme="minorHAnsi" w:hAnsiTheme="minorHAnsi" w:cstheme="minorHAnsi"/>
          <w:i/>
          <w:iCs/>
        </w:rPr>
        <w:t>Rabbe</w:t>
      </w:r>
      <w:r w:rsidRPr="001311EE">
        <w:rPr>
          <w:rFonts w:asciiTheme="minorHAnsi" w:hAnsiTheme="minorHAnsi" w:cstheme="minorHAnsi"/>
          <w:i/>
          <w:iCs/>
        </w:rPr>
        <w:t xml:space="preserve"> moved, and </w:t>
      </w:r>
      <w:r w:rsidR="003A2467" w:rsidRPr="001311EE">
        <w:rPr>
          <w:rFonts w:asciiTheme="minorHAnsi" w:hAnsiTheme="minorHAnsi" w:cstheme="minorHAnsi"/>
          <w:i/>
          <w:iCs/>
        </w:rPr>
        <w:t>Hegg</w:t>
      </w:r>
      <w:r w:rsidRPr="001311EE">
        <w:rPr>
          <w:rFonts w:asciiTheme="minorHAnsi" w:hAnsiTheme="minorHAnsi" w:cstheme="minorHAnsi"/>
          <w:i/>
          <w:iCs/>
        </w:rPr>
        <w:t xml:space="preserve"> seconded a motion to recommend the 2024 Plover and Tern Monitoring Report for GC approval.</w:t>
      </w:r>
    </w:p>
    <w:p w14:paraId="712DF912" w14:textId="77777777" w:rsidR="000E1E12" w:rsidRDefault="000E1E12" w:rsidP="001C4405">
      <w:pPr>
        <w:pStyle w:val="NoSpacing"/>
        <w:rPr>
          <w:rFonts w:asciiTheme="minorHAnsi" w:hAnsiTheme="minorHAnsi" w:cstheme="minorHAnsi"/>
        </w:rPr>
      </w:pPr>
    </w:p>
    <w:p w14:paraId="64EA9061" w14:textId="26F414A4" w:rsidR="00A8385A" w:rsidRDefault="00A8385A" w:rsidP="001C4405">
      <w:pPr>
        <w:pStyle w:val="NoSpacing"/>
        <w:rPr>
          <w:rFonts w:asciiTheme="minorHAnsi" w:hAnsiTheme="minorHAnsi" w:cstheme="minorHAnsi"/>
        </w:rPr>
      </w:pPr>
      <w:r>
        <w:rPr>
          <w:rFonts w:asciiTheme="minorHAnsi" w:hAnsiTheme="minorHAnsi" w:cstheme="minorHAnsi"/>
        </w:rPr>
        <w:t>Document:</w:t>
      </w:r>
      <w:r w:rsidR="001A5B8E">
        <w:rPr>
          <w:rFonts w:asciiTheme="minorHAnsi" w:hAnsiTheme="minorHAnsi" w:cstheme="minorHAnsi"/>
        </w:rPr>
        <w:t xml:space="preserve"> </w:t>
      </w:r>
      <w:hyperlink r:id="rId15" w:history="1">
        <w:r w:rsidR="001A5B8E" w:rsidRPr="001A5B8E">
          <w:rPr>
            <w:rStyle w:val="Hyperlink"/>
            <w:rFonts w:asciiTheme="minorHAnsi" w:hAnsiTheme="minorHAnsi" w:cstheme="minorHAnsi"/>
          </w:rPr>
          <w:t>04_PRRIP 2024 Plover and Tern Monitoring and Research Report DRAFT 20250122</w:t>
        </w:r>
      </w:hyperlink>
    </w:p>
    <w:p w14:paraId="034C6392" w14:textId="15420C3A" w:rsidR="002531AF" w:rsidRDefault="002531AF" w:rsidP="001C4405">
      <w:pPr>
        <w:pStyle w:val="NoSpacing"/>
        <w:rPr>
          <w:rFonts w:asciiTheme="minorHAnsi" w:hAnsiTheme="minorHAnsi" w:cstheme="minorHAnsi"/>
        </w:rPr>
      </w:pPr>
      <w:r>
        <w:rPr>
          <w:rFonts w:asciiTheme="minorHAnsi" w:hAnsiTheme="minorHAnsi" w:cstheme="minorHAnsi"/>
        </w:rPr>
        <w:t>Presentation:</w:t>
      </w:r>
      <w:r w:rsidR="00CC6712">
        <w:rPr>
          <w:rFonts w:asciiTheme="minorHAnsi" w:hAnsiTheme="minorHAnsi" w:cstheme="minorHAnsi"/>
        </w:rPr>
        <w:t xml:space="preserve"> </w:t>
      </w:r>
      <w:hyperlink r:id="rId16" w:history="1">
        <w:r w:rsidR="00D15D3D" w:rsidRPr="00D15D3D">
          <w:rPr>
            <w:rStyle w:val="Hyperlink"/>
            <w:rFonts w:asciiTheme="minorHAnsi" w:hAnsiTheme="minorHAnsi" w:cstheme="minorHAnsi"/>
          </w:rPr>
          <w:t>05_2025_February_TAC_Plover_Tern_Presentation</w:t>
        </w:r>
      </w:hyperlink>
    </w:p>
    <w:p w14:paraId="2487E62F" w14:textId="77777777" w:rsidR="00A8385A" w:rsidRDefault="00A8385A" w:rsidP="001C4405">
      <w:pPr>
        <w:pStyle w:val="NoSpacing"/>
        <w:rPr>
          <w:rFonts w:asciiTheme="minorHAnsi" w:hAnsiTheme="minorHAnsi" w:cstheme="minorHAnsi"/>
        </w:rPr>
      </w:pPr>
    </w:p>
    <w:p w14:paraId="35B4E1D9" w14:textId="77777777" w:rsidR="00A8385A" w:rsidRDefault="00A8385A" w:rsidP="001C4405">
      <w:pPr>
        <w:pStyle w:val="NoSpacing"/>
        <w:rPr>
          <w:rFonts w:asciiTheme="minorHAnsi" w:hAnsiTheme="minorHAnsi" w:cstheme="minorHAnsi"/>
          <w:i/>
          <w:iCs/>
        </w:rPr>
      </w:pPr>
      <w:r>
        <w:rPr>
          <w:rFonts w:asciiTheme="minorHAnsi" w:hAnsiTheme="minorHAnsi" w:cstheme="minorHAnsi"/>
          <w:i/>
          <w:iCs/>
        </w:rPr>
        <w:t>LTPP RIVER MONITORING</w:t>
      </w:r>
    </w:p>
    <w:p w14:paraId="6796EE06" w14:textId="562E70D1" w:rsidR="00A8385A" w:rsidRDefault="00247958" w:rsidP="001C4405">
      <w:pPr>
        <w:pStyle w:val="NoSpacing"/>
        <w:rPr>
          <w:rFonts w:asciiTheme="minorHAnsi" w:hAnsiTheme="minorHAnsi" w:cstheme="minorHAnsi"/>
        </w:rPr>
      </w:pPr>
      <w:r>
        <w:rPr>
          <w:rFonts w:asciiTheme="minorHAnsi" w:hAnsiTheme="minorHAnsi" w:cstheme="minorHAnsi"/>
        </w:rPr>
        <w:t>Rabbe</w:t>
      </w:r>
      <w:r w:rsidR="007F5BE9">
        <w:rPr>
          <w:rFonts w:asciiTheme="minorHAnsi" w:hAnsiTheme="minorHAnsi" w:cstheme="minorHAnsi"/>
        </w:rPr>
        <w:t xml:space="preserve"> </w:t>
      </w:r>
      <w:r w:rsidR="00D15D3D">
        <w:rPr>
          <w:rFonts w:asciiTheme="minorHAnsi" w:hAnsiTheme="minorHAnsi" w:cstheme="minorHAnsi"/>
        </w:rPr>
        <w:t xml:space="preserve">began by asking about the utility of </w:t>
      </w:r>
      <w:r w:rsidR="007F5BE9">
        <w:rPr>
          <w:rFonts w:asciiTheme="minorHAnsi" w:hAnsiTheme="minorHAnsi" w:cstheme="minorHAnsi"/>
        </w:rPr>
        <w:t>river monitoring if</w:t>
      </w:r>
      <w:r w:rsidR="00D15D3D">
        <w:rPr>
          <w:rFonts w:asciiTheme="minorHAnsi" w:hAnsiTheme="minorHAnsi" w:cstheme="minorHAnsi"/>
        </w:rPr>
        <w:t xml:space="preserve"> </w:t>
      </w:r>
      <w:r w:rsidR="007F5BE9">
        <w:rPr>
          <w:rFonts w:asciiTheme="minorHAnsi" w:hAnsiTheme="minorHAnsi" w:cstheme="minorHAnsi"/>
        </w:rPr>
        <w:t xml:space="preserve">on-channel habitat </w:t>
      </w:r>
      <w:r w:rsidR="00D15D3D">
        <w:rPr>
          <w:rFonts w:asciiTheme="minorHAnsi" w:hAnsiTheme="minorHAnsi" w:cstheme="minorHAnsi"/>
        </w:rPr>
        <w:t xml:space="preserve">is </w:t>
      </w:r>
      <w:r w:rsidR="007F5BE9">
        <w:rPr>
          <w:rFonts w:asciiTheme="minorHAnsi" w:hAnsiTheme="minorHAnsi" w:cstheme="minorHAnsi"/>
        </w:rPr>
        <w:t xml:space="preserve">limited to MCA island. </w:t>
      </w:r>
      <w:r w:rsidR="00D15D3D">
        <w:rPr>
          <w:rFonts w:asciiTheme="minorHAnsi" w:hAnsiTheme="minorHAnsi" w:cstheme="minorHAnsi"/>
        </w:rPr>
        <w:t>That led Rabbe to look into w</w:t>
      </w:r>
      <w:r w:rsidR="007F5BE9">
        <w:rPr>
          <w:rFonts w:asciiTheme="minorHAnsi" w:hAnsiTheme="minorHAnsi" w:cstheme="minorHAnsi"/>
        </w:rPr>
        <w:t xml:space="preserve">hat </w:t>
      </w:r>
      <w:r w:rsidR="00D15D3D">
        <w:rPr>
          <w:rFonts w:asciiTheme="minorHAnsi" w:hAnsiTheme="minorHAnsi" w:cstheme="minorHAnsi"/>
        </w:rPr>
        <w:t xml:space="preserve">the Program’s requirements for surveying the river. He said that in the First </w:t>
      </w:r>
      <w:r w:rsidR="007F5BE9">
        <w:rPr>
          <w:rFonts w:asciiTheme="minorHAnsi" w:hAnsiTheme="minorHAnsi" w:cstheme="minorHAnsi"/>
        </w:rPr>
        <w:t xml:space="preserve">Increment BO </w:t>
      </w:r>
      <w:r w:rsidR="00D15D3D">
        <w:rPr>
          <w:rFonts w:asciiTheme="minorHAnsi" w:hAnsiTheme="minorHAnsi" w:cstheme="minorHAnsi"/>
        </w:rPr>
        <w:t xml:space="preserve">there was </w:t>
      </w:r>
      <w:r w:rsidR="007F5BE9">
        <w:rPr>
          <w:rFonts w:asciiTheme="minorHAnsi" w:hAnsiTheme="minorHAnsi" w:cstheme="minorHAnsi"/>
        </w:rPr>
        <w:t>no room for discontinuation</w:t>
      </w:r>
      <w:r w:rsidR="00D15D3D">
        <w:rPr>
          <w:rFonts w:asciiTheme="minorHAnsi" w:hAnsiTheme="minorHAnsi" w:cstheme="minorHAnsi"/>
        </w:rPr>
        <w:t xml:space="preserve"> of river surveys</w:t>
      </w:r>
      <w:r w:rsidR="007F5BE9">
        <w:rPr>
          <w:rFonts w:asciiTheme="minorHAnsi" w:hAnsiTheme="minorHAnsi" w:cstheme="minorHAnsi"/>
        </w:rPr>
        <w:t xml:space="preserve">. </w:t>
      </w:r>
      <w:r w:rsidR="00D15D3D">
        <w:rPr>
          <w:rFonts w:asciiTheme="minorHAnsi" w:hAnsiTheme="minorHAnsi" w:cstheme="minorHAnsi"/>
        </w:rPr>
        <w:t>But the First</w:t>
      </w:r>
      <w:r w:rsidR="007F5BE9">
        <w:rPr>
          <w:rFonts w:asciiTheme="minorHAnsi" w:hAnsiTheme="minorHAnsi" w:cstheme="minorHAnsi"/>
        </w:rPr>
        <w:t xml:space="preserve"> Increment</w:t>
      </w:r>
      <w:r w:rsidR="00D15D3D">
        <w:rPr>
          <w:rFonts w:asciiTheme="minorHAnsi" w:hAnsiTheme="minorHAnsi" w:cstheme="minorHAnsi"/>
        </w:rPr>
        <w:t xml:space="preserve"> Extension</w:t>
      </w:r>
      <w:r w:rsidR="007F5BE9">
        <w:rPr>
          <w:rFonts w:asciiTheme="minorHAnsi" w:hAnsiTheme="minorHAnsi" w:cstheme="minorHAnsi"/>
        </w:rPr>
        <w:t xml:space="preserve"> B</w:t>
      </w:r>
      <w:r w:rsidR="00D15D3D">
        <w:rPr>
          <w:rFonts w:asciiTheme="minorHAnsi" w:hAnsiTheme="minorHAnsi" w:cstheme="minorHAnsi"/>
        </w:rPr>
        <w:t>O</w:t>
      </w:r>
      <w:r w:rsidR="007F5BE9">
        <w:rPr>
          <w:rFonts w:asciiTheme="minorHAnsi" w:hAnsiTheme="minorHAnsi" w:cstheme="minorHAnsi"/>
        </w:rPr>
        <w:t xml:space="preserve"> says to focus efforts on </w:t>
      </w:r>
      <w:r w:rsidR="00D15D3D">
        <w:rPr>
          <w:rFonts w:asciiTheme="minorHAnsi" w:hAnsiTheme="minorHAnsi" w:cstheme="minorHAnsi"/>
        </w:rPr>
        <w:t xml:space="preserve">known </w:t>
      </w:r>
      <w:r w:rsidR="007F5BE9">
        <w:rPr>
          <w:rFonts w:asciiTheme="minorHAnsi" w:hAnsiTheme="minorHAnsi" w:cstheme="minorHAnsi"/>
        </w:rPr>
        <w:t xml:space="preserve">nesting. </w:t>
      </w:r>
      <w:r w:rsidR="00D15D3D">
        <w:rPr>
          <w:rFonts w:asciiTheme="minorHAnsi" w:hAnsiTheme="minorHAnsi" w:cstheme="minorHAnsi"/>
        </w:rPr>
        <w:t>There m</w:t>
      </w:r>
      <w:r w:rsidR="007F5BE9">
        <w:rPr>
          <w:rFonts w:asciiTheme="minorHAnsi" w:hAnsiTheme="minorHAnsi" w:cstheme="minorHAnsi"/>
        </w:rPr>
        <w:t>ay be room to reduce</w:t>
      </w:r>
      <w:r w:rsidR="00D15D3D">
        <w:rPr>
          <w:rFonts w:asciiTheme="minorHAnsi" w:hAnsiTheme="minorHAnsi" w:cstheme="minorHAnsi"/>
        </w:rPr>
        <w:t xml:space="preserve"> river survey</w:t>
      </w:r>
      <w:r w:rsidR="007F5BE9">
        <w:rPr>
          <w:rFonts w:asciiTheme="minorHAnsi" w:hAnsiTheme="minorHAnsi" w:cstheme="minorHAnsi"/>
        </w:rPr>
        <w:t xml:space="preserve"> effort to </w:t>
      </w:r>
      <w:r w:rsidR="00CE6262">
        <w:rPr>
          <w:rFonts w:asciiTheme="minorHAnsi" w:hAnsiTheme="minorHAnsi" w:cstheme="minorHAnsi"/>
        </w:rPr>
        <w:t xml:space="preserve">known nesting or just monitoring </w:t>
      </w:r>
      <w:r w:rsidR="00D15D3D">
        <w:rPr>
          <w:rFonts w:asciiTheme="minorHAnsi" w:hAnsiTheme="minorHAnsi" w:cstheme="minorHAnsi"/>
        </w:rPr>
        <w:t xml:space="preserve">the </w:t>
      </w:r>
      <w:r w:rsidR="007F5BE9">
        <w:rPr>
          <w:rFonts w:asciiTheme="minorHAnsi" w:hAnsiTheme="minorHAnsi" w:cstheme="minorHAnsi"/>
        </w:rPr>
        <w:t xml:space="preserve">MCA island. </w:t>
      </w:r>
      <w:r w:rsidR="00BA708A">
        <w:rPr>
          <w:rFonts w:asciiTheme="minorHAnsi" w:hAnsiTheme="minorHAnsi" w:cstheme="minorHAnsi"/>
        </w:rPr>
        <w:t xml:space="preserve">Jenniges said </w:t>
      </w:r>
      <w:r w:rsidR="00D15D3D">
        <w:rPr>
          <w:rFonts w:asciiTheme="minorHAnsi" w:hAnsiTheme="minorHAnsi" w:cstheme="minorHAnsi"/>
        </w:rPr>
        <w:t xml:space="preserve">he sees little utility in the river surveys. </w:t>
      </w:r>
      <w:r w:rsidR="00CE6262">
        <w:rPr>
          <w:rFonts w:asciiTheme="minorHAnsi" w:hAnsiTheme="minorHAnsi" w:cstheme="minorHAnsi"/>
        </w:rPr>
        <w:t xml:space="preserve">We have discussed putting flow limits on surveying, when flows are too high there is no suitable nesting </w:t>
      </w:r>
      <w:r w:rsidR="00CE6262">
        <w:rPr>
          <w:rFonts w:asciiTheme="minorHAnsi" w:hAnsiTheme="minorHAnsi" w:cstheme="minorHAnsi"/>
        </w:rPr>
        <w:lastRenderedPageBreak/>
        <w:t xml:space="preserve">habitat. </w:t>
      </w:r>
      <w:r w:rsidR="00D15D3D">
        <w:rPr>
          <w:rFonts w:asciiTheme="minorHAnsi" w:hAnsiTheme="minorHAnsi" w:cstheme="minorHAnsi"/>
        </w:rPr>
        <w:t>The Program now has b</w:t>
      </w:r>
      <w:r w:rsidR="00BA708A">
        <w:rPr>
          <w:rFonts w:asciiTheme="minorHAnsi" w:hAnsiTheme="minorHAnsi" w:cstheme="minorHAnsi"/>
        </w:rPr>
        <w:t xml:space="preserve">etter modeling </w:t>
      </w:r>
      <w:r w:rsidR="00D15D3D">
        <w:rPr>
          <w:rFonts w:asciiTheme="minorHAnsi" w:hAnsiTheme="minorHAnsi" w:cstheme="minorHAnsi"/>
        </w:rPr>
        <w:t xml:space="preserve">tools </w:t>
      </w:r>
      <w:r w:rsidR="00BA708A">
        <w:rPr>
          <w:rFonts w:asciiTheme="minorHAnsi" w:hAnsiTheme="minorHAnsi" w:cstheme="minorHAnsi"/>
        </w:rPr>
        <w:t>to determine if, when there would be habitat on the river.</w:t>
      </w:r>
      <w:r w:rsidR="00FD5706">
        <w:rPr>
          <w:rFonts w:asciiTheme="minorHAnsi" w:hAnsiTheme="minorHAnsi" w:cstheme="minorHAnsi"/>
        </w:rPr>
        <w:t xml:space="preserve"> Farnsworth </w:t>
      </w:r>
      <w:r w:rsidR="00CE6262">
        <w:rPr>
          <w:rFonts w:asciiTheme="minorHAnsi" w:hAnsiTheme="minorHAnsi" w:cstheme="minorHAnsi"/>
        </w:rPr>
        <w:t xml:space="preserve">said we could limit river surveys to peak breeding </w:t>
      </w:r>
      <w:r w:rsidR="00254FA6">
        <w:rPr>
          <w:rFonts w:asciiTheme="minorHAnsi" w:hAnsiTheme="minorHAnsi" w:cstheme="minorHAnsi"/>
        </w:rPr>
        <w:t>periods but</w:t>
      </w:r>
      <w:r w:rsidR="00CE6262">
        <w:rPr>
          <w:rFonts w:asciiTheme="minorHAnsi" w:hAnsiTheme="minorHAnsi" w:cstheme="minorHAnsi"/>
        </w:rPr>
        <w:t xml:space="preserve"> </w:t>
      </w:r>
      <w:r w:rsidR="00D15D3D">
        <w:rPr>
          <w:rFonts w:asciiTheme="minorHAnsi" w:hAnsiTheme="minorHAnsi" w:cstheme="minorHAnsi"/>
        </w:rPr>
        <w:t>asked</w:t>
      </w:r>
      <w:r w:rsidR="00FD5706">
        <w:rPr>
          <w:rFonts w:asciiTheme="minorHAnsi" w:hAnsiTheme="minorHAnsi" w:cstheme="minorHAnsi"/>
        </w:rPr>
        <w:t xml:space="preserve"> i</w:t>
      </w:r>
      <w:r w:rsidR="00D15D3D">
        <w:rPr>
          <w:rFonts w:asciiTheme="minorHAnsi" w:hAnsiTheme="minorHAnsi" w:cstheme="minorHAnsi"/>
        </w:rPr>
        <w:t>f</w:t>
      </w:r>
      <w:r w:rsidR="00FD5706">
        <w:rPr>
          <w:rFonts w:asciiTheme="minorHAnsi" w:hAnsiTheme="minorHAnsi" w:cstheme="minorHAnsi"/>
        </w:rPr>
        <w:t xml:space="preserve"> there</w:t>
      </w:r>
      <w:r w:rsidR="00D15D3D">
        <w:rPr>
          <w:rFonts w:asciiTheme="minorHAnsi" w:hAnsiTheme="minorHAnsi" w:cstheme="minorHAnsi"/>
        </w:rPr>
        <w:t xml:space="preserve"> is</w:t>
      </w:r>
      <w:r w:rsidR="00FD5706">
        <w:rPr>
          <w:rFonts w:asciiTheme="minorHAnsi" w:hAnsiTheme="minorHAnsi" w:cstheme="minorHAnsi"/>
        </w:rPr>
        <w:t xml:space="preserve"> a concern that not having the information is a risk</w:t>
      </w:r>
      <w:r w:rsidR="00CE6262">
        <w:rPr>
          <w:rFonts w:asciiTheme="minorHAnsi" w:hAnsiTheme="minorHAnsi" w:cstheme="minorHAnsi"/>
        </w:rPr>
        <w:t xml:space="preserve"> if someone asks for it later because there</w:t>
      </w:r>
      <w:r w:rsidR="00FD5706">
        <w:rPr>
          <w:rFonts w:asciiTheme="minorHAnsi" w:hAnsiTheme="minorHAnsi" w:cstheme="minorHAnsi"/>
        </w:rPr>
        <w:t xml:space="preserve"> could </w:t>
      </w:r>
      <w:r w:rsidR="00CE6262">
        <w:rPr>
          <w:rFonts w:asciiTheme="minorHAnsi" w:hAnsiTheme="minorHAnsi" w:cstheme="minorHAnsi"/>
        </w:rPr>
        <w:t>have been</w:t>
      </w:r>
      <w:r w:rsidR="00FD5706">
        <w:rPr>
          <w:rFonts w:asciiTheme="minorHAnsi" w:hAnsiTheme="minorHAnsi" w:cstheme="minorHAnsi"/>
        </w:rPr>
        <w:t xml:space="preserve"> birds out there. </w:t>
      </w:r>
      <w:r w:rsidR="001A284B">
        <w:rPr>
          <w:rFonts w:asciiTheme="minorHAnsi" w:hAnsiTheme="minorHAnsi" w:cstheme="minorHAnsi"/>
        </w:rPr>
        <w:t xml:space="preserve">Jenniges </w:t>
      </w:r>
      <w:r w:rsidR="00D15D3D">
        <w:rPr>
          <w:rFonts w:asciiTheme="minorHAnsi" w:hAnsiTheme="minorHAnsi" w:cstheme="minorHAnsi"/>
        </w:rPr>
        <w:t xml:space="preserve">said </w:t>
      </w:r>
      <w:r w:rsidR="001A284B">
        <w:rPr>
          <w:rFonts w:asciiTheme="minorHAnsi" w:hAnsiTheme="minorHAnsi" w:cstheme="minorHAnsi"/>
        </w:rPr>
        <w:t xml:space="preserve">all nesting </w:t>
      </w:r>
      <w:r w:rsidR="00D15D3D">
        <w:rPr>
          <w:rFonts w:asciiTheme="minorHAnsi" w:hAnsiTheme="minorHAnsi" w:cstheme="minorHAnsi"/>
        </w:rPr>
        <w:t xml:space="preserve">has been </w:t>
      </w:r>
      <w:r w:rsidR="001A284B">
        <w:rPr>
          <w:rFonts w:asciiTheme="minorHAnsi" w:hAnsiTheme="minorHAnsi" w:cstheme="minorHAnsi"/>
        </w:rPr>
        <w:t>on man</w:t>
      </w:r>
      <w:r w:rsidR="00D15D3D">
        <w:rPr>
          <w:rFonts w:asciiTheme="minorHAnsi" w:hAnsiTheme="minorHAnsi" w:cstheme="minorHAnsi"/>
        </w:rPr>
        <w:t>-</w:t>
      </w:r>
      <w:r w:rsidR="001A284B">
        <w:rPr>
          <w:rFonts w:asciiTheme="minorHAnsi" w:hAnsiTheme="minorHAnsi" w:cstheme="minorHAnsi"/>
        </w:rPr>
        <w:t xml:space="preserve">made or managed islands, not natural habitat. </w:t>
      </w:r>
      <w:r w:rsidR="00CE6262">
        <w:rPr>
          <w:rFonts w:asciiTheme="minorHAnsi" w:hAnsiTheme="minorHAnsi" w:cstheme="minorHAnsi"/>
        </w:rPr>
        <w:t>We can survey those areas directly. Farnsworth said there has been no</w:t>
      </w:r>
      <w:r w:rsidR="001A284B">
        <w:rPr>
          <w:rFonts w:asciiTheme="minorHAnsi" w:hAnsiTheme="minorHAnsi" w:cstheme="minorHAnsi"/>
        </w:rPr>
        <w:t xml:space="preserve"> nesting </w:t>
      </w:r>
      <w:r w:rsidR="00CE6262">
        <w:rPr>
          <w:rFonts w:asciiTheme="minorHAnsi" w:hAnsiTheme="minorHAnsi" w:cstheme="minorHAnsi"/>
        </w:rPr>
        <w:t xml:space="preserve">on the river </w:t>
      </w:r>
      <w:r w:rsidR="001A284B">
        <w:rPr>
          <w:rFonts w:asciiTheme="minorHAnsi" w:hAnsiTheme="minorHAnsi" w:cstheme="minorHAnsi"/>
        </w:rPr>
        <w:t>since 201</w:t>
      </w:r>
      <w:r w:rsidR="00E82CA4">
        <w:rPr>
          <w:rFonts w:asciiTheme="minorHAnsi" w:hAnsiTheme="minorHAnsi" w:cstheme="minorHAnsi"/>
        </w:rPr>
        <w:t>6</w:t>
      </w:r>
      <w:r w:rsidR="001A284B">
        <w:rPr>
          <w:rFonts w:asciiTheme="minorHAnsi" w:hAnsiTheme="minorHAnsi" w:cstheme="minorHAnsi"/>
        </w:rPr>
        <w:t xml:space="preserve"> except last year’s </w:t>
      </w:r>
      <w:r w:rsidR="00D15D3D">
        <w:rPr>
          <w:rFonts w:asciiTheme="minorHAnsi" w:hAnsiTheme="minorHAnsi" w:cstheme="minorHAnsi"/>
        </w:rPr>
        <w:t xml:space="preserve">single plover </w:t>
      </w:r>
      <w:r w:rsidR="001A284B">
        <w:rPr>
          <w:rFonts w:asciiTheme="minorHAnsi" w:hAnsiTheme="minorHAnsi" w:cstheme="minorHAnsi"/>
        </w:rPr>
        <w:t>nest.</w:t>
      </w:r>
      <w:r w:rsidR="007D0039">
        <w:rPr>
          <w:rFonts w:asciiTheme="minorHAnsi" w:hAnsiTheme="minorHAnsi" w:cstheme="minorHAnsi"/>
        </w:rPr>
        <w:t xml:space="preserve"> Henry asked </w:t>
      </w:r>
      <w:r w:rsidR="008318D0">
        <w:rPr>
          <w:rFonts w:asciiTheme="minorHAnsi" w:hAnsiTheme="minorHAnsi" w:cstheme="minorHAnsi"/>
        </w:rPr>
        <w:t>if</w:t>
      </w:r>
      <w:r w:rsidR="007D0039">
        <w:rPr>
          <w:rFonts w:asciiTheme="minorHAnsi" w:hAnsiTheme="minorHAnsi" w:cstheme="minorHAnsi"/>
        </w:rPr>
        <w:t xml:space="preserve"> we need the negative survey to </w:t>
      </w:r>
      <w:r w:rsidR="00F44C37">
        <w:rPr>
          <w:rFonts w:asciiTheme="minorHAnsi" w:hAnsiTheme="minorHAnsi" w:cstheme="minorHAnsi"/>
        </w:rPr>
        <w:t>demonstrate no negative impact on plover nesting of our</w:t>
      </w:r>
      <w:r w:rsidR="007D0039">
        <w:rPr>
          <w:rFonts w:asciiTheme="minorHAnsi" w:hAnsiTheme="minorHAnsi" w:cstheme="minorHAnsi"/>
        </w:rPr>
        <w:t xml:space="preserve"> germination suppression release</w:t>
      </w:r>
      <w:r w:rsidR="008318D0">
        <w:rPr>
          <w:rFonts w:asciiTheme="minorHAnsi" w:hAnsiTheme="minorHAnsi" w:cstheme="minorHAnsi"/>
        </w:rPr>
        <w:t xml:space="preserve">. </w:t>
      </w:r>
      <w:r w:rsidR="00F44C37">
        <w:rPr>
          <w:rFonts w:asciiTheme="minorHAnsi" w:hAnsiTheme="minorHAnsi" w:cstheme="minorHAnsi"/>
        </w:rPr>
        <w:t xml:space="preserve">This is information the Service asks for at release coordination meetings. </w:t>
      </w:r>
      <w:r w:rsidR="007D0039">
        <w:rPr>
          <w:rFonts w:asciiTheme="minorHAnsi" w:hAnsiTheme="minorHAnsi" w:cstheme="minorHAnsi"/>
        </w:rPr>
        <w:t>Rabbe sa</w:t>
      </w:r>
      <w:r w:rsidR="00F44C37">
        <w:rPr>
          <w:rFonts w:asciiTheme="minorHAnsi" w:hAnsiTheme="minorHAnsi" w:cstheme="minorHAnsi"/>
        </w:rPr>
        <w:t xml:space="preserve">id this </w:t>
      </w:r>
      <w:r w:rsidR="007D0039">
        <w:rPr>
          <w:rFonts w:asciiTheme="minorHAnsi" w:hAnsiTheme="minorHAnsi" w:cstheme="minorHAnsi"/>
        </w:rPr>
        <w:t>warrants more discussion</w:t>
      </w:r>
      <w:r w:rsidR="00F44C37">
        <w:rPr>
          <w:rFonts w:asciiTheme="minorHAnsi" w:hAnsiTheme="minorHAnsi" w:cstheme="minorHAnsi"/>
        </w:rPr>
        <w:t xml:space="preserve"> by the Service</w:t>
      </w:r>
      <w:r w:rsidR="007D0039">
        <w:rPr>
          <w:rFonts w:asciiTheme="minorHAnsi" w:hAnsiTheme="minorHAnsi" w:cstheme="minorHAnsi"/>
        </w:rPr>
        <w:t>.</w:t>
      </w:r>
      <w:r w:rsidR="00960C32">
        <w:rPr>
          <w:rFonts w:asciiTheme="minorHAnsi" w:hAnsiTheme="minorHAnsi" w:cstheme="minorHAnsi"/>
        </w:rPr>
        <w:t xml:space="preserve"> Zorn, Farnsworth, Rabbe </w:t>
      </w:r>
      <w:r w:rsidR="008318D0">
        <w:rPr>
          <w:rFonts w:asciiTheme="minorHAnsi" w:hAnsiTheme="minorHAnsi" w:cstheme="minorHAnsi"/>
        </w:rPr>
        <w:t xml:space="preserve">discussed relevance of the river surveys for </w:t>
      </w:r>
      <w:r w:rsidR="00960C32">
        <w:rPr>
          <w:rFonts w:asciiTheme="minorHAnsi" w:hAnsiTheme="minorHAnsi" w:cstheme="minorHAnsi"/>
        </w:rPr>
        <w:t>flow attenuation plan</w:t>
      </w:r>
      <w:r w:rsidR="008318D0">
        <w:rPr>
          <w:rFonts w:asciiTheme="minorHAnsi" w:hAnsiTheme="minorHAnsi" w:cstheme="minorHAnsi"/>
        </w:rPr>
        <w:t>s</w:t>
      </w:r>
      <w:r w:rsidR="00960C32">
        <w:rPr>
          <w:rFonts w:asciiTheme="minorHAnsi" w:hAnsiTheme="minorHAnsi" w:cstheme="minorHAnsi"/>
        </w:rPr>
        <w:t xml:space="preserve">. Rabbe didn’t look through 10A-1A </w:t>
      </w:r>
      <w:r w:rsidR="008318D0">
        <w:rPr>
          <w:rFonts w:asciiTheme="minorHAnsi" w:hAnsiTheme="minorHAnsi" w:cstheme="minorHAnsi"/>
        </w:rPr>
        <w:t>Plover and Tern</w:t>
      </w:r>
      <w:r w:rsidR="00960C32">
        <w:rPr>
          <w:rFonts w:asciiTheme="minorHAnsi" w:hAnsiTheme="minorHAnsi" w:cstheme="minorHAnsi"/>
        </w:rPr>
        <w:t xml:space="preserve"> permit</w:t>
      </w:r>
      <w:r w:rsidR="008318D0">
        <w:rPr>
          <w:rFonts w:asciiTheme="minorHAnsi" w:hAnsiTheme="minorHAnsi" w:cstheme="minorHAnsi"/>
        </w:rPr>
        <w:t>, he asked if</w:t>
      </w:r>
      <w:r w:rsidR="00960C32">
        <w:rPr>
          <w:rFonts w:asciiTheme="minorHAnsi" w:hAnsiTheme="minorHAnsi" w:cstheme="minorHAnsi"/>
        </w:rPr>
        <w:t xml:space="preserve"> river monitoring </w:t>
      </w:r>
      <w:r w:rsidR="008318D0">
        <w:rPr>
          <w:rFonts w:asciiTheme="minorHAnsi" w:hAnsiTheme="minorHAnsi" w:cstheme="minorHAnsi"/>
        </w:rPr>
        <w:t xml:space="preserve">was </w:t>
      </w:r>
      <w:r w:rsidR="00960C32">
        <w:rPr>
          <w:rFonts w:asciiTheme="minorHAnsi" w:hAnsiTheme="minorHAnsi" w:cstheme="minorHAnsi"/>
        </w:rPr>
        <w:t xml:space="preserve">required under that permit? Rabbe said </w:t>
      </w:r>
      <w:r w:rsidR="008318D0">
        <w:rPr>
          <w:rFonts w:asciiTheme="minorHAnsi" w:hAnsiTheme="minorHAnsi" w:cstheme="minorHAnsi"/>
        </w:rPr>
        <w:t xml:space="preserve">the TAC can </w:t>
      </w:r>
      <w:r w:rsidR="00960C32">
        <w:rPr>
          <w:rFonts w:asciiTheme="minorHAnsi" w:hAnsiTheme="minorHAnsi" w:cstheme="minorHAnsi"/>
        </w:rPr>
        <w:t xml:space="preserve">continue to discuss this and maybe by 2026 we could scale back. Farnsworth asked if we could scale back to </w:t>
      </w:r>
      <w:r w:rsidR="008318D0">
        <w:rPr>
          <w:rFonts w:asciiTheme="minorHAnsi" w:hAnsiTheme="minorHAnsi" w:cstheme="minorHAnsi"/>
        </w:rPr>
        <w:t>once</w:t>
      </w:r>
      <w:r w:rsidR="00960C32">
        <w:rPr>
          <w:rFonts w:asciiTheme="minorHAnsi" w:hAnsiTheme="minorHAnsi" w:cstheme="minorHAnsi"/>
        </w:rPr>
        <w:t xml:space="preserve"> per month</w:t>
      </w:r>
      <w:r w:rsidR="008318D0">
        <w:rPr>
          <w:rFonts w:asciiTheme="minorHAnsi" w:hAnsiTheme="minorHAnsi" w:cstheme="minorHAnsi"/>
        </w:rPr>
        <w:t xml:space="preserve"> in 2025</w:t>
      </w:r>
      <w:r w:rsidR="00960C32">
        <w:rPr>
          <w:rFonts w:asciiTheme="minorHAnsi" w:hAnsiTheme="minorHAnsi" w:cstheme="minorHAnsi"/>
        </w:rPr>
        <w:t xml:space="preserve">. Rabbe </w:t>
      </w:r>
      <w:r w:rsidR="008318D0">
        <w:rPr>
          <w:rFonts w:asciiTheme="minorHAnsi" w:hAnsiTheme="minorHAnsi" w:cstheme="minorHAnsi"/>
        </w:rPr>
        <w:t xml:space="preserve">said he was </w:t>
      </w:r>
      <w:r w:rsidR="00960C32">
        <w:rPr>
          <w:rFonts w:asciiTheme="minorHAnsi" w:hAnsiTheme="minorHAnsi" w:cstheme="minorHAnsi"/>
        </w:rPr>
        <w:t xml:space="preserve">on board with this. </w:t>
      </w:r>
      <w:r w:rsidR="008318D0">
        <w:rPr>
          <w:rFonts w:asciiTheme="minorHAnsi" w:hAnsiTheme="minorHAnsi" w:cstheme="minorHAnsi"/>
        </w:rPr>
        <w:t>Henry said we could schedule the monthly river surveys to hi</w:t>
      </w:r>
      <w:r w:rsidR="00960C32">
        <w:rPr>
          <w:rFonts w:asciiTheme="minorHAnsi" w:hAnsiTheme="minorHAnsi" w:cstheme="minorHAnsi"/>
        </w:rPr>
        <w:t xml:space="preserve">t </w:t>
      </w:r>
      <w:r w:rsidR="008318D0">
        <w:rPr>
          <w:rFonts w:asciiTheme="minorHAnsi" w:hAnsiTheme="minorHAnsi" w:cstheme="minorHAnsi"/>
        </w:rPr>
        <w:t xml:space="preserve">the </w:t>
      </w:r>
      <w:r w:rsidR="00960C32">
        <w:rPr>
          <w:rFonts w:asciiTheme="minorHAnsi" w:hAnsiTheme="minorHAnsi" w:cstheme="minorHAnsi"/>
        </w:rPr>
        <w:t>peak for plover</w:t>
      </w:r>
      <w:r w:rsidR="008318D0">
        <w:rPr>
          <w:rFonts w:asciiTheme="minorHAnsi" w:hAnsiTheme="minorHAnsi" w:cstheme="minorHAnsi"/>
        </w:rPr>
        <w:t xml:space="preserve"> use of the river</w:t>
      </w:r>
      <w:r w:rsidR="00960C32">
        <w:rPr>
          <w:rFonts w:asciiTheme="minorHAnsi" w:hAnsiTheme="minorHAnsi" w:cstheme="minorHAnsi"/>
        </w:rPr>
        <w:t xml:space="preserve"> on June 15</w:t>
      </w:r>
      <w:r w:rsidR="00960C32" w:rsidRPr="00960C32">
        <w:rPr>
          <w:rFonts w:asciiTheme="minorHAnsi" w:hAnsiTheme="minorHAnsi" w:cstheme="minorHAnsi"/>
          <w:vertAlign w:val="superscript"/>
        </w:rPr>
        <w:t>th</w:t>
      </w:r>
      <w:r w:rsidR="00960C32">
        <w:rPr>
          <w:rFonts w:asciiTheme="minorHAnsi" w:hAnsiTheme="minorHAnsi" w:cstheme="minorHAnsi"/>
        </w:rPr>
        <w:t xml:space="preserve">. </w:t>
      </w:r>
      <w:r w:rsidR="00CE6262">
        <w:rPr>
          <w:rFonts w:asciiTheme="minorHAnsi" w:hAnsiTheme="minorHAnsi" w:cstheme="minorHAnsi"/>
        </w:rPr>
        <w:t xml:space="preserve">Zorn said </w:t>
      </w:r>
      <w:r w:rsidR="00960C32">
        <w:rPr>
          <w:rFonts w:asciiTheme="minorHAnsi" w:hAnsiTheme="minorHAnsi" w:cstheme="minorHAnsi"/>
        </w:rPr>
        <w:t>May 15</w:t>
      </w:r>
      <w:r w:rsidR="00960C32" w:rsidRPr="00960C32">
        <w:rPr>
          <w:rFonts w:asciiTheme="minorHAnsi" w:hAnsiTheme="minorHAnsi" w:cstheme="minorHAnsi"/>
          <w:vertAlign w:val="superscript"/>
        </w:rPr>
        <w:t>th</w:t>
      </w:r>
      <w:r w:rsidR="00960C32">
        <w:rPr>
          <w:rFonts w:asciiTheme="minorHAnsi" w:hAnsiTheme="minorHAnsi" w:cstheme="minorHAnsi"/>
        </w:rPr>
        <w:t xml:space="preserve"> </w:t>
      </w:r>
      <w:r w:rsidR="008318D0">
        <w:rPr>
          <w:rFonts w:asciiTheme="minorHAnsi" w:hAnsiTheme="minorHAnsi" w:cstheme="minorHAnsi"/>
        </w:rPr>
        <w:t xml:space="preserve">is </w:t>
      </w:r>
      <w:r w:rsidR="00960C32">
        <w:rPr>
          <w:rFonts w:asciiTheme="minorHAnsi" w:hAnsiTheme="minorHAnsi" w:cstheme="minorHAnsi"/>
        </w:rPr>
        <w:t xml:space="preserve">when </w:t>
      </w:r>
      <w:r w:rsidR="008318D0">
        <w:rPr>
          <w:rFonts w:asciiTheme="minorHAnsi" w:hAnsiTheme="minorHAnsi" w:cstheme="minorHAnsi"/>
        </w:rPr>
        <w:t xml:space="preserve">the </w:t>
      </w:r>
      <w:r w:rsidR="00960C32">
        <w:rPr>
          <w:rFonts w:asciiTheme="minorHAnsi" w:hAnsiTheme="minorHAnsi" w:cstheme="minorHAnsi"/>
        </w:rPr>
        <w:t>flow attenuation plan due</w:t>
      </w:r>
      <w:r w:rsidR="008318D0">
        <w:rPr>
          <w:rFonts w:asciiTheme="minorHAnsi" w:hAnsiTheme="minorHAnsi" w:cstheme="minorHAnsi"/>
        </w:rPr>
        <w:t>, a river survey prior</w:t>
      </w:r>
      <w:r w:rsidR="00960C32">
        <w:rPr>
          <w:rFonts w:asciiTheme="minorHAnsi" w:hAnsiTheme="minorHAnsi" w:cstheme="minorHAnsi"/>
        </w:rPr>
        <w:t xml:space="preserve"> could help inform. </w:t>
      </w:r>
      <w:r w:rsidR="00CE6262">
        <w:rPr>
          <w:rFonts w:asciiTheme="minorHAnsi" w:hAnsiTheme="minorHAnsi" w:cstheme="minorHAnsi"/>
        </w:rPr>
        <w:t>EDO</w:t>
      </w:r>
      <w:r w:rsidR="008318D0">
        <w:rPr>
          <w:rFonts w:asciiTheme="minorHAnsi" w:hAnsiTheme="minorHAnsi" w:cstheme="minorHAnsi"/>
        </w:rPr>
        <w:t xml:space="preserve"> would need to revise the</w:t>
      </w:r>
      <w:r w:rsidR="00960C32">
        <w:rPr>
          <w:rFonts w:asciiTheme="minorHAnsi" w:hAnsiTheme="minorHAnsi" w:cstheme="minorHAnsi"/>
        </w:rPr>
        <w:t xml:space="preserve"> monitoring protocol to change it</w:t>
      </w:r>
      <w:r w:rsidR="008318D0">
        <w:rPr>
          <w:rFonts w:asciiTheme="minorHAnsi" w:hAnsiTheme="minorHAnsi" w:cstheme="minorHAnsi"/>
        </w:rPr>
        <w:t xml:space="preserve"> from twice monthly to once monthly river surveys</w:t>
      </w:r>
      <w:r w:rsidR="00960C32">
        <w:rPr>
          <w:rFonts w:asciiTheme="minorHAnsi" w:hAnsiTheme="minorHAnsi" w:cstheme="minorHAnsi"/>
        </w:rPr>
        <w:t xml:space="preserve">. </w:t>
      </w:r>
      <w:r w:rsidR="008318D0">
        <w:rPr>
          <w:rFonts w:asciiTheme="minorHAnsi" w:hAnsiTheme="minorHAnsi" w:cstheme="minorHAnsi"/>
        </w:rPr>
        <w:t xml:space="preserve">We could have the TAC review the protocol offline and get a virtual </w:t>
      </w:r>
      <w:r w:rsidR="00960C32">
        <w:rPr>
          <w:rFonts w:asciiTheme="minorHAnsi" w:hAnsiTheme="minorHAnsi" w:cstheme="minorHAnsi"/>
        </w:rPr>
        <w:t>TAC vot</w:t>
      </w:r>
      <w:r w:rsidR="008318D0">
        <w:rPr>
          <w:rFonts w:asciiTheme="minorHAnsi" w:hAnsiTheme="minorHAnsi" w:cstheme="minorHAnsi"/>
        </w:rPr>
        <w:t xml:space="preserve">e. From there need to have the Service </w:t>
      </w:r>
      <w:r w:rsidR="00960C32">
        <w:rPr>
          <w:rFonts w:asciiTheme="minorHAnsi" w:hAnsiTheme="minorHAnsi" w:cstheme="minorHAnsi"/>
        </w:rPr>
        <w:t>review and approv</w:t>
      </w:r>
      <w:r w:rsidR="008318D0">
        <w:rPr>
          <w:rFonts w:asciiTheme="minorHAnsi" w:hAnsiTheme="minorHAnsi" w:cstheme="minorHAnsi"/>
        </w:rPr>
        <w:t>e</w:t>
      </w:r>
      <w:r w:rsidR="00960C32">
        <w:rPr>
          <w:rFonts w:asciiTheme="minorHAnsi" w:hAnsiTheme="minorHAnsi" w:cstheme="minorHAnsi"/>
        </w:rPr>
        <w:t xml:space="preserve"> at </w:t>
      </w:r>
      <w:r w:rsidR="008318D0">
        <w:rPr>
          <w:rFonts w:asciiTheme="minorHAnsi" w:hAnsiTheme="minorHAnsi" w:cstheme="minorHAnsi"/>
        </w:rPr>
        <w:t>Nebraska field office</w:t>
      </w:r>
      <w:r w:rsidR="00960C32">
        <w:rPr>
          <w:rFonts w:asciiTheme="minorHAnsi" w:hAnsiTheme="minorHAnsi" w:cstheme="minorHAnsi"/>
        </w:rPr>
        <w:t xml:space="preserve"> level. Then move up to GC for approval. </w:t>
      </w:r>
      <w:r w:rsidR="008318D0">
        <w:rPr>
          <w:rFonts w:asciiTheme="minorHAnsi" w:hAnsiTheme="minorHAnsi" w:cstheme="minorHAnsi"/>
        </w:rPr>
        <w:t>The EDO will move forward to s</w:t>
      </w:r>
      <w:r w:rsidR="00960C32">
        <w:rPr>
          <w:rFonts w:asciiTheme="minorHAnsi" w:hAnsiTheme="minorHAnsi" w:cstheme="minorHAnsi"/>
        </w:rPr>
        <w:t xml:space="preserve">ee if we can get </w:t>
      </w:r>
      <w:r w:rsidR="008318D0">
        <w:rPr>
          <w:rFonts w:asciiTheme="minorHAnsi" w:hAnsiTheme="minorHAnsi" w:cstheme="minorHAnsi"/>
        </w:rPr>
        <w:t>a revised monitoring protocol</w:t>
      </w:r>
      <w:r w:rsidR="00960C32">
        <w:rPr>
          <w:rFonts w:asciiTheme="minorHAnsi" w:hAnsiTheme="minorHAnsi" w:cstheme="minorHAnsi"/>
        </w:rPr>
        <w:t xml:space="preserve"> approved this year</w:t>
      </w:r>
      <w:r w:rsidR="008318D0">
        <w:rPr>
          <w:rFonts w:asciiTheme="minorHAnsi" w:hAnsiTheme="minorHAnsi" w:cstheme="minorHAnsi"/>
        </w:rPr>
        <w:t xml:space="preserve"> prior to May</w:t>
      </w:r>
      <w:r w:rsidR="00960C32">
        <w:rPr>
          <w:rFonts w:asciiTheme="minorHAnsi" w:hAnsiTheme="minorHAnsi" w:cstheme="minorHAnsi"/>
        </w:rPr>
        <w:t>, if not</w:t>
      </w:r>
      <w:r w:rsidR="008318D0">
        <w:rPr>
          <w:rFonts w:asciiTheme="minorHAnsi" w:hAnsiTheme="minorHAnsi" w:cstheme="minorHAnsi"/>
        </w:rPr>
        <w:t xml:space="preserve">, for </w:t>
      </w:r>
      <w:r w:rsidR="00960C32">
        <w:rPr>
          <w:rFonts w:asciiTheme="minorHAnsi" w:hAnsiTheme="minorHAnsi" w:cstheme="minorHAnsi"/>
        </w:rPr>
        <w:t>2026.</w:t>
      </w:r>
    </w:p>
    <w:p w14:paraId="55BBE577" w14:textId="77777777" w:rsidR="00247958" w:rsidRDefault="00247958" w:rsidP="001C4405">
      <w:pPr>
        <w:pStyle w:val="NoSpacing"/>
        <w:rPr>
          <w:rFonts w:asciiTheme="minorHAnsi" w:hAnsiTheme="minorHAnsi" w:cstheme="minorHAnsi"/>
        </w:rPr>
      </w:pPr>
    </w:p>
    <w:p w14:paraId="0EE6B492" w14:textId="1EB47A04" w:rsidR="008318D0" w:rsidRPr="008318D0" w:rsidRDefault="008318D0" w:rsidP="001C4405">
      <w:pPr>
        <w:pStyle w:val="NoSpacing"/>
        <w:rPr>
          <w:rFonts w:asciiTheme="minorHAnsi" w:hAnsiTheme="minorHAnsi" w:cstheme="minorHAnsi"/>
          <w:color w:val="FF0000"/>
        </w:rPr>
      </w:pPr>
      <w:r w:rsidRPr="008318D0">
        <w:rPr>
          <w:rFonts w:asciiTheme="minorHAnsi" w:hAnsiTheme="minorHAnsi" w:cstheme="minorHAnsi"/>
          <w:color w:val="FF0000"/>
        </w:rPr>
        <w:t>EDO ACTION ITEMS:</w:t>
      </w:r>
    </w:p>
    <w:p w14:paraId="65D9367E" w14:textId="60193E51" w:rsidR="008318D0" w:rsidRDefault="008318D0" w:rsidP="008318D0">
      <w:pPr>
        <w:pStyle w:val="NoSpacing"/>
        <w:numPr>
          <w:ilvl w:val="0"/>
          <w:numId w:val="18"/>
        </w:numPr>
        <w:ind w:left="360"/>
        <w:rPr>
          <w:rFonts w:asciiTheme="minorHAnsi" w:hAnsiTheme="minorHAnsi" w:cstheme="minorHAnsi"/>
        </w:rPr>
      </w:pPr>
      <w:r>
        <w:rPr>
          <w:rFonts w:asciiTheme="minorHAnsi" w:hAnsiTheme="minorHAnsi" w:cstheme="minorHAnsi"/>
        </w:rPr>
        <w:t>Revise tern and plover monitoring protocol to once monthly river surveys</w:t>
      </w:r>
    </w:p>
    <w:p w14:paraId="35136EC6" w14:textId="074CB25A" w:rsidR="008318D0" w:rsidRDefault="008318D0" w:rsidP="008318D0">
      <w:pPr>
        <w:pStyle w:val="NoSpacing"/>
        <w:numPr>
          <w:ilvl w:val="0"/>
          <w:numId w:val="18"/>
        </w:numPr>
        <w:ind w:left="360"/>
        <w:rPr>
          <w:rFonts w:asciiTheme="minorHAnsi" w:hAnsiTheme="minorHAnsi" w:cstheme="minorHAnsi"/>
        </w:rPr>
      </w:pPr>
      <w:r>
        <w:rPr>
          <w:rFonts w:asciiTheme="minorHAnsi" w:hAnsiTheme="minorHAnsi" w:cstheme="minorHAnsi"/>
        </w:rPr>
        <w:t>Facilitate TAC and Service review and approval of revised protocol</w:t>
      </w:r>
    </w:p>
    <w:p w14:paraId="15CD0189" w14:textId="5907FB69" w:rsidR="008318D0" w:rsidRDefault="008318D0" w:rsidP="008318D0">
      <w:pPr>
        <w:pStyle w:val="NoSpacing"/>
        <w:numPr>
          <w:ilvl w:val="0"/>
          <w:numId w:val="18"/>
        </w:numPr>
        <w:ind w:left="360"/>
        <w:rPr>
          <w:rFonts w:asciiTheme="minorHAnsi" w:hAnsiTheme="minorHAnsi" w:cstheme="minorHAnsi"/>
        </w:rPr>
      </w:pPr>
      <w:r>
        <w:rPr>
          <w:rFonts w:asciiTheme="minorHAnsi" w:hAnsiTheme="minorHAnsi" w:cstheme="minorHAnsi"/>
        </w:rPr>
        <w:t>Take revised protocol to March GC for approval</w:t>
      </w:r>
    </w:p>
    <w:p w14:paraId="2A7D4FA0" w14:textId="4F0284B9" w:rsidR="008318D0" w:rsidRDefault="008318D0" w:rsidP="001C4405">
      <w:pPr>
        <w:pStyle w:val="NoSpacing"/>
        <w:rPr>
          <w:rFonts w:asciiTheme="minorHAnsi" w:hAnsiTheme="minorHAnsi" w:cstheme="minorHAnsi"/>
        </w:rPr>
      </w:pPr>
      <w:r w:rsidRPr="008318D0">
        <w:rPr>
          <w:rFonts w:asciiTheme="minorHAnsi" w:hAnsiTheme="minorHAnsi" w:cstheme="minorHAnsi"/>
          <w:color w:val="FF0000"/>
        </w:rPr>
        <w:t>TAC ACTION ITEMS:</w:t>
      </w:r>
    </w:p>
    <w:p w14:paraId="011C2799" w14:textId="481FEBF2" w:rsidR="008318D0" w:rsidRDefault="008318D0" w:rsidP="008318D0">
      <w:pPr>
        <w:pStyle w:val="NoSpacing"/>
        <w:numPr>
          <w:ilvl w:val="0"/>
          <w:numId w:val="18"/>
        </w:numPr>
        <w:ind w:left="360"/>
        <w:rPr>
          <w:rFonts w:asciiTheme="minorHAnsi" w:hAnsiTheme="minorHAnsi" w:cstheme="minorHAnsi"/>
        </w:rPr>
      </w:pPr>
      <w:r>
        <w:rPr>
          <w:rFonts w:asciiTheme="minorHAnsi" w:hAnsiTheme="minorHAnsi" w:cstheme="minorHAnsi"/>
        </w:rPr>
        <w:t>Offline review of protocol with virtual TAC vote</w:t>
      </w:r>
    </w:p>
    <w:p w14:paraId="256A0DC1" w14:textId="0EEEEF1E" w:rsidR="008318D0" w:rsidRPr="002E7B42" w:rsidRDefault="008318D0" w:rsidP="001C4405">
      <w:pPr>
        <w:pStyle w:val="NoSpacing"/>
        <w:numPr>
          <w:ilvl w:val="0"/>
          <w:numId w:val="18"/>
        </w:numPr>
        <w:ind w:left="360"/>
        <w:rPr>
          <w:rFonts w:asciiTheme="minorHAnsi" w:hAnsiTheme="minorHAnsi" w:cstheme="minorHAnsi"/>
        </w:rPr>
      </w:pPr>
      <w:r>
        <w:rPr>
          <w:rFonts w:asciiTheme="minorHAnsi" w:hAnsiTheme="minorHAnsi" w:cstheme="minorHAnsi"/>
        </w:rPr>
        <w:t>Service review of protocol</w:t>
      </w:r>
    </w:p>
    <w:p w14:paraId="70B4213B" w14:textId="77777777" w:rsidR="008318D0" w:rsidRDefault="008318D0" w:rsidP="001C4405">
      <w:pPr>
        <w:pStyle w:val="NoSpacing"/>
        <w:rPr>
          <w:rFonts w:asciiTheme="minorHAnsi" w:hAnsiTheme="minorHAnsi" w:cstheme="minorHAnsi"/>
        </w:rPr>
      </w:pPr>
    </w:p>
    <w:p w14:paraId="6BA1962F" w14:textId="5D81EDE8" w:rsidR="00247958" w:rsidRDefault="00247958" w:rsidP="001C4405">
      <w:pPr>
        <w:pStyle w:val="NoSpacing"/>
        <w:rPr>
          <w:rFonts w:asciiTheme="minorHAnsi" w:hAnsiTheme="minorHAnsi" w:cstheme="minorHAnsi"/>
        </w:rPr>
      </w:pPr>
      <w:r>
        <w:rPr>
          <w:rFonts w:asciiTheme="minorHAnsi" w:hAnsiTheme="minorHAnsi" w:cstheme="minorHAnsi"/>
        </w:rPr>
        <w:t xml:space="preserve">Document: </w:t>
      </w:r>
      <w:hyperlink r:id="rId17" w:history="1">
        <w:r w:rsidRPr="00247958">
          <w:rPr>
            <w:rStyle w:val="Hyperlink"/>
            <w:rFonts w:asciiTheme="minorHAnsi" w:hAnsiTheme="minorHAnsi" w:cstheme="minorHAnsi"/>
          </w:rPr>
          <w:t>06_Excerpts from BO</w:t>
        </w:r>
      </w:hyperlink>
    </w:p>
    <w:p w14:paraId="57E64C77" w14:textId="77777777" w:rsidR="00247958" w:rsidRPr="00247958" w:rsidRDefault="00247958" w:rsidP="001C4405">
      <w:pPr>
        <w:pStyle w:val="NoSpacing"/>
        <w:rPr>
          <w:rFonts w:asciiTheme="minorHAnsi" w:hAnsiTheme="minorHAnsi" w:cstheme="minorHAnsi"/>
        </w:rPr>
      </w:pPr>
    </w:p>
    <w:p w14:paraId="5D1C39CC" w14:textId="2DF35780" w:rsidR="00B136F4" w:rsidRPr="00CC6712" w:rsidRDefault="002531AF" w:rsidP="001C4405">
      <w:pPr>
        <w:pStyle w:val="NoSpacing"/>
        <w:rPr>
          <w:rFonts w:asciiTheme="minorHAnsi" w:hAnsiTheme="minorHAnsi" w:cstheme="minorHAnsi"/>
          <w:i/>
          <w:iCs/>
        </w:rPr>
      </w:pPr>
      <w:r w:rsidRPr="00CC6712">
        <w:rPr>
          <w:rFonts w:asciiTheme="minorHAnsi" w:hAnsiTheme="minorHAnsi" w:cstheme="minorHAnsi"/>
          <w:i/>
          <w:iCs/>
        </w:rPr>
        <w:t>2024</w:t>
      </w:r>
      <w:r w:rsidR="00247958">
        <w:rPr>
          <w:rFonts w:asciiTheme="minorHAnsi" w:hAnsiTheme="minorHAnsi" w:cstheme="minorHAnsi"/>
          <w:i/>
          <w:iCs/>
        </w:rPr>
        <w:t xml:space="preserve"> WHOOPING CRANE MONITORING REPORTS</w:t>
      </w:r>
    </w:p>
    <w:p w14:paraId="01F5D11C" w14:textId="5C65D04E" w:rsidR="00FB181D" w:rsidRPr="00D60482" w:rsidRDefault="00A8385A" w:rsidP="001C4405">
      <w:pPr>
        <w:pStyle w:val="NoSpacing"/>
        <w:rPr>
          <w:rFonts w:asciiTheme="minorHAnsi" w:hAnsiTheme="minorHAnsi" w:cstheme="minorHAnsi"/>
        </w:rPr>
      </w:pPr>
      <w:r>
        <w:rPr>
          <w:rFonts w:asciiTheme="minorHAnsi" w:hAnsiTheme="minorHAnsi" w:cstheme="minorHAnsi"/>
        </w:rPr>
        <w:t xml:space="preserve">Henry </w:t>
      </w:r>
      <w:r w:rsidR="00CC6712">
        <w:rPr>
          <w:rFonts w:asciiTheme="minorHAnsi" w:hAnsiTheme="minorHAnsi" w:cstheme="minorHAnsi"/>
        </w:rPr>
        <w:t xml:space="preserve">summarized </w:t>
      </w:r>
      <w:r>
        <w:rPr>
          <w:rFonts w:asciiTheme="minorHAnsi" w:hAnsiTheme="minorHAnsi" w:cstheme="minorHAnsi"/>
        </w:rPr>
        <w:t xml:space="preserve">revisions to the spring 2024 </w:t>
      </w:r>
      <w:r w:rsidR="00CC6712">
        <w:rPr>
          <w:rFonts w:asciiTheme="minorHAnsi" w:hAnsiTheme="minorHAnsi" w:cstheme="minorHAnsi"/>
        </w:rPr>
        <w:t xml:space="preserve">monitoring </w:t>
      </w:r>
      <w:r>
        <w:rPr>
          <w:rFonts w:asciiTheme="minorHAnsi" w:hAnsiTheme="minorHAnsi" w:cstheme="minorHAnsi"/>
        </w:rPr>
        <w:t>report as requested by the TAC and a TAC work</w:t>
      </w:r>
      <w:r w:rsidR="00CE6262">
        <w:rPr>
          <w:rFonts w:asciiTheme="minorHAnsi" w:hAnsiTheme="minorHAnsi" w:cstheme="minorHAnsi"/>
        </w:rPr>
        <w:t xml:space="preserve">ing </w:t>
      </w:r>
      <w:r>
        <w:rPr>
          <w:rFonts w:asciiTheme="minorHAnsi" w:hAnsiTheme="minorHAnsi" w:cstheme="minorHAnsi"/>
        </w:rPr>
        <w:t xml:space="preserve">group following the October TAC meeting. </w:t>
      </w:r>
    </w:p>
    <w:p w14:paraId="0CF68D27" w14:textId="52CE4C97" w:rsidR="001732EB" w:rsidRDefault="00FB181D" w:rsidP="00A8385A">
      <w:pPr>
        <w:pStyle w:val="NoSpacing"/>
        <w:numPr>
          <w:ilvl w:val="0"/>
          <w:numId w:val="4"/>
        </w:numPr>
        <w:ind w:left="360"/>
      </w:pPr>
      <w:r w:rsidRPr="001732EB">
        <w:t>Revise</w:t>
      </w:r>
      <w:r w:rsidR="00A8385A">
        <w:t>d</w:t>
      </w:r>
      <w:r w:rsidRPr="001732EB">
        <w:t xml:space="preserve"> draft report to </w:t>
      </w:r>
      <w:r w:rsidR="00A8385A">
        <w:t xml:space="preserve">reflect </w:t>
      </w:r>
      <w:r w:rsidRPr="001732EB">
        <w:t>updated unobstructed channel width (UOCW) and nearest forest (NF) measurements</w:t>
      </w:r>
      <w:r w:rsidR="00A8385A">
        <w:t xml:space="preserve"> that i</w:t>
      </w:r>
      <w:r w:rsidR="001732EB" w:rsidRPr="001732EB">
        <w:t>ntegrate aerial monitoring photos with aerial imagery to hand-delineate UOCW and NF</w:t>
      </w:r>
      <w:r w:rsidR="001732EB">
        <w:t>.</w:t>
      </w:r>
    </w:p>
    <w:p w14:paraId="19A326C4" w14:textId="13439EBC" w:rsidR="00A8385A" w:rsidRDefault="00A8385A" w:rsidP="00A8385A">
      <w:pPr>
        <w:pStyle w:val="NoSpacing"/>
        <w:numPr>
          <w:ilvl w:val="0"/>
          <w:numId w:val="4"/>
        </w:numPr>
        <w:ind w:left="360"/>
      </w:pPr>
      <w:r>
        <w:t xml:space="preserve">Revised draft report includes WC performance metrics (proportion of AWB population observed on the AHR and crane use days) from 2001-2024. </w:t>
      </w:r>
    </w:p>
    <w:p w14:paraId="21579767" w14:textId="31564D1E" w:rsidR="00A8385A" w:rsidRDefault="00A8385A" w:rsidP="00A8385A">
      <w:pPr>
        <w:pStyle w:val="NoSpacing"/>
        <w:numPr>
          <w:ilvl w:val="0"/>
          <w:numId w:val="4"/>
        </w:numPr>
        <w:ind w:left="360"/>
      </w:pPr>
      <w:r>
        <w:t xml:space="preserve">No statistical analysis of </w:t>
      </w:r>
      <w:r w:rsidR="00CE6262">
        <w:t>long-term</w:t>
      </w:r>
      <w:r>
        <w:t xml:space="preserve"> trends over time.</w:t>
      </w:r>
    </w:p>
    <w:p w14:paraId="62592318" w14:textId="09A99AAA" w:rsidR="0095725D" w:rsidRPr="00D60482" w:rsidRDefault="00A8385A" w:rsidP="0095725D">
      <w:pPr>
        <w:pStyle w:val="NoSpacing"/>
        <w:numPr>
          <w:ilvl w:val="0"/>
          <w:numId w:val="4"/>
        </w:numPr>
        <w:ind w:left="360"/>
      </w:pPr>
      <w:r>
        <w:t xml:space="preserve">Evaluation and annotation of </w:t>
      </w:r>
      <w:r w:rsidR="00FE071E">
        <w:t xml:space="preserve">whether or not 2001-2006 </w:t>
      </w:r>
      <w:r>
        <w:t>survey period</w:t>
      </w:r>
      <w:r w:rsidR="00FE071E">
        <w:t>s encompassed the 5-95</w:t>
      </w:r>
      <w:r w:rsidR="00FE071E" w:rsidRPr="00FE071E">
        <w:rPr>
          <w:vertAlign w:val="superscript"/>
        </w:rPr>
        <w:t>th</w:t>
      </w:r>
      <w:r w:rsidR="00FE071E">
        <w:t xml:space="preserve"> percentile dates of WC arrivals in Nebraska for the associated 10-year period.  </w:t>
      </w:r>
    </w:p>
    <w:p w14:paraId="60194529" w14:textId="27B29F82" w:rsidR="0095725D" w:rsidRPr="00122B9F" w:rsidRDefault="0095725D" w:rsidP="0095725D">
      <w:pPr>
        <w:pStyle w:val="NoSpacing"/>
        <w:rPr>
          <w:rFonts w:asciiTheme="minorHAnsi" w:hAnsiTheme="minorHAnsi" w:cstheme="minorHAnsi"/>
        </w:rPr>
      </w:pPr>
      <w:r w:rsidRPr="00122B9F">
        <w:rPr>
          <w:rFonts w:asciiTheme="minorHAnsi" w:hAnsiTheme="minorHAnsi" w:cstheme="minorHAnsi"/>
        </w:rPr>
        <w:t>Rabbe asked about p</w:t>
      </w:r>
      <w:r w:rsidR="00CE6262">
        <w:rPr>
          <w:rFonts w:asciiTheme="minorHAnsi" w:hAnsiTheme="minorHAnsi" w:cstheme="minorHAnsi"/>
        </w:rPr>
        <w:t>age</w:t>
      </w:r>
      <w:r w:rsidRPr="00122B9F">
        <w:rPr>
          <w:rFonts w:asciiTheme="minorHAnsi" w:hAnsiTheme="minorHAnsi" w:cstheme="minorHAnsi"/>
        </w:rPr>
        <w:t xml:space="preserve"> 30, line 16. </w:t>
      </w:r>
      <w:r>
        <w:rPr>
          <w:rFonts w:asciiTheme="minorHAnsi" w:hAnsiTheme="minorHAnsi" w:cstheme="minorHAnsi"/>
        </w:rPr>
        <w:t>Rabbe will</w:t>
      </w:r>
      <w:r w:rsidRPr="00122B9F">
        <w:rPr>
          <w:rFonts w:asciiTheme="minorHAnsi" w:hAnsiTheme="minorHAnsi" w:cstheme="minorHAnsi"/>
        </w:rPr>
        <w:t xml:space="preserve"> work with </w:t>
      </w:r>
      <w:r>
        <w:rPr>
          <w:rFonts w:asciiTheme="minorHAnsi" w:hAnsiTheme="minorHAnsi" w:cstheme="minorHAnsi"/>
        </w:rPr>
        <w:t xml:space="preserve">Ideus and Henry </w:t>
      </w:r>
      <w:r w:rsidRPr="00122B9F">
        <w:rPr>
          <w:rFonts w:asciiTheme="minorHAnsi" w:hAnsiTheme="minorHAnsi" w:cstheme="minorHAnsi"/>
        </w:rPr>
        <w:t xml:space="preserve">to </w:t>
      </w:r>
      <w:r>
        <w:rPr>
          <w:rFonts w:asciiTheme="minorHAnsi" w:hAnsiTheme="minorHAnsi" w:cstheme="minorHAnsi"/>
        </w:rPr>
        <w:t>revise the</w:t>
      </w:r>
      <w:r w:rsidRPr="00122B9F">
        <w:rPr>
          <w:rFonts w:asciiTheme="minorHAnsi" w:hAnsiTheme="minorHAnsi" w:cstheme="minorHAnsi"/>
        </w:rPr>
        <w:t xml:space="preserve"> </w:t>
      </w:r>
      <w:proofErr w:type="gramStart"/>
      <w:r w:rsidRPr="00122B9F">
        <w:rPr>
          <w:rFonts w:asciiTheme="minorHAnsi" w:hAnsiTheme="minorHAnsi" w:cstheme="minorHAnsi"/>
        </w:rPr>
        <w:t>wording</w:t>
      </w:r>
      <w:proofErr w:type="gramEnd"/>
      <w:r w:rsidRPr="00122B9F">
        <w:rPr>
          <w:rFonts w:asciiTheme="minorHAnsi" w:hAnsiTheme="minorHAnsi" w:cstheme="minorHAnsi"/>
        </w:rPr>
        <w:t xml:space="preserve"> </w:t>
      </w:r>
      <w:r>
        <w:rPr>
          <w:rFonts w:asciiTheme="minorHAnsi" w:hAnsiTheme="minorHAnsi" w:cstheme="minorHAnsi"/>
        </w:rPr>
        <w:t xml:space="preserve">so it </w:t>
      </w:r>
      <w:r w:rsidRPr="00122B9F">
        <w:rPr>
          <w:rFonts w:asciiTheme="minorHAnsi" w:hAnsiTheme="minorHAnsi" w:cstheme="minorHAnsi"/>
        </w:rPr>
        <w:t xml:space="preserve">makes </w:t>
      </w:r>
      <w:r>
        <w:rPr>
          <w:rFonts w:asciiTheme="minorHAnsi" w:hAnsiTheme="minorHAnsi" w:cstheme="minorHAnsi"/>
        </w:rPr>
        <w:t xml:space="preserve">more </w:t>
      </w:r>
      <w:r w:rsidRPr="00122B9F">
        <w:rPr>
          <w:rFonts w:asciiTheme="minorHAnsi" w:hAnsiTheme="minorHAnsi" w:cstheme="minorHAnsi"/>
        </w:rPr>
        <w:t xml:space="preserve">sense in terms of what was observed across </w:t>
      </w:r>
      <w:r>
        <w:rPr>
          <w:rFonts w:asciiTheme="minorHAnsi" w:hAnsiTheme="minorHAnsi" w:cstheme="minorHAnsi"/>
        </w:rPr>
        <w:t xml:space="preserve">both FWS and PRRIP </w:t>
      </w:r>
      <w:r w:rsidRPr="00122B9F">
        <w:rPr>
          <w:rFonts w:asciiTheme="minorHAnsi" w:hAnsiTheme="minorHAnsi" w:cstheme="minorHAnsi"/>
        </w:rPr>
        <w:t>efforts.</w:t>
      </w:r>
      <w:r>
        <w:rPr>
          <w:rFonts w:asciiTheme="minorHAnsi" w:hAnsiTheme="minorHAnsi" w:cstheme="minorHAnsi"/>
        </w:rPr>
        <w:t xml:space="preserve"> Wording changes do not impact final numbers, simply help with interpretability.</w:t>
      </w:r>
    </w:p>
    <w:p w14:paraId="4E156602" w14:textId="77777777" w:rsidR="00A8385A" w:rsidRDefault="00A8385A" w:rsidP="001C4405">
      <w:pPr>
        <w:pStyle w:val="NoSpacing"/>
        <w:rPr>
          <w:color w:val="FF0000"/>
        </w:rPr>
      </w:pPr>
    </w:p>
    <w:p w14:paraId="47F19B6F" w14:textId="39539E26" w:rsidR="002531AF" w:rsidRDefault="007F4249" w:rsidP="001C4405">
      <w:pPr>
        <w:pStyle w:val="NoSpacing"/>
        <w:rPr>
          <w:rFonts w:asciiTheme="minorHAnsi" w:hAnsiTheme="minorHAnsi" w:cstheme="minorHAnsi"/>
          <w:i/>
          <w:iCs/>
        </w:rPr>
      </w:pPr>
      <w:r w:rsidRPr="00FD46DC">
        <w:rPr>
          <w:color w:val="FF0000"/>
        </w:rPr>
        <w:lastRenderedPageBreak/>
        <w:t>TAC MOTION</w:t>
      </w:r>
      <w:r w:rsidR="00A8385A">
        <w:rPr>
          <w:color w:val="FF0000"/>
        </w:rPr>
        <w:t xml:space="preserve">: </w:t>
      </w:r>
      <w:r>
        <w:t xml:space="preserve"> </w:t>
      </w:r>
      <w:r w:rsidR="00A8385A" w:rsidRPr="00122B9F">
        <w:rPr>
          <w:rFonts w:asciiTheme="minorHAnsi" w:hAnsiTheme="minorHAnsi" w:cstheme="minorHAnsi"/>
          <w:i/>
          <w:iCs/>
        </w:rPr>
        <w:t xml:space="preserve">Jenniges moved, and </w:t>
      </w:r>
      <w:r w:rsidR="00122B9F" w:rsidRPr="00122B9F">
        <w:rPr>
          <w:rFonts w:asciiTheme="minorHAnsi" w:hAnsiTheme="minorHAnsi" w:cstheme="minorHAnsi"/>
          <w:i/>
          <w:iCs/>
        </w:rPr>
        <w:t>Merril</w:t>
      </w:r>
      <w:r w:rsidR="00A8385A" w:rsidRPr="00122B9F">
        <w:rPr>
          <w:rFonts w:asciiTheme="minorHAnsi" w:hAnsiTheme="minorHAnsi" w:cstheme="minorHAnsi"/>
          <w:i/>
          <w:iCs/>
        </w:rPr>
        <w:t xml:space="preserve"> seconded a m</w:t>
      </w:r>
      <w:r w:rsidR="00A8385A">
        <w:rPr>
          <w:rFonts w:asciiTheme="minorHAnsi" w:hAnsiTheme="minorHAnsi" w:cstheme="minorHAnsi"/>
          <w:i/>
          <w:iCs/>
        </w:rPr>
        <w:t xml:space="preserve">otion </w:t>
      </w:r>
      <w:r w:rsidR="00A8385A" w:rsidRPr="00DE0FF2">
        <w:rPr>
          <w:rFonts w:asciiTheme="minorHAnsi" w:hAnsiTheme="minorHAnsi" w:cstheme="minorHAnsi"/>
          <w:i/>
          <w:iCs/>
        </w:rPr>
        <w:t xml:space="preserve">to </w:t>
      </w:r>
      <w:r w:rsidR="00A8385A">
        <w:rPr>
          <w:rFonts w:asciiTheme="minorHAnsi" w:hAnsiTheme="minorHAnsi" w:cstheme="minorHAnsi"/>
          <w:i/>
          <w:iCs/>
        </w:rPr>
        <w:t xml:space="preserve">recommend the 2024 </w:t>
      </w:r>
      <w:r w:rsidR="0095725D">
        <w:rPr>
          <w:rFonts w:asciiTheme="minorHAnsi" w:hAnsiTheme="minorHAnsi" w:cstheme="minorHAnsi"/>
          <w:i/>
          <w:iCs/>
        </w:rPr>
        <w:t xml:space="preserve">Spring WC </w:t>
      </w:r>
      <w:r w:rsidR="00A8385A">
        <w:rPr>
          <w:rFonts w:asciiTheme="minorHAnsi" w:hAnsiTheme="minorHAnsi" w:cstheme="minorHAnsi"/>
          <w:i/>
          <w:iCs/>
        </w:rPr>
        <w:t>Monitoring Report for GC approval</w:t>
      </w:r>
      <w:r w:rsidR="0095725D">
        <w:rPr>
          <w:rFonts w:asciiTheme="minorHAnsi" w:hAnsiTheme="minorHAnsi" w:cstheme="minorHAnsi"/>
          <w:i/>
          <w:iCs/>
        </w:rPr>
        <w:t xml:space="preserve"> with the edits to wording on </w:t>
      </w:r>
      <w:proofErr w:type="spellStart"/>
      <w:r w:rsidR="0095725D">
        <w:rPr>
          <w:rFonts w:asciiTheme="minorHAnsi" w:hAnsiTheme="minorHAnsi" w:cstheme="minorHAnsi"/>
          <w:i/>
          <w:iCs/>
        </w:rPr>
        <w:t>pg</w:t>
      </w:r>
      <w:proofErr w:type="spellEnd"/>
      <w:r w:rsidR="0095725D">
        <w:rPr>
          <w:rFonts w:asciiTheme="minorHAnsi" w:hAnsiTheme="minorHAnsi" w:cstheme="minorHAnsi"/>
          <w:i/>
          <w:iCs/>
        </w:rPr>
        <w:t xml:space="preserve"> 30 mentioned above</w:t>
      </w:r>
      <w:r w:rsidR="00A8385A">
        <w:rPr>
          <w:rFonts w:asciiTheme="minorHAnsi" w:hAnsiTheme="minorHAnsi" w:cstheme="minorHAnsi"/>
          <w:i/>
          <w:iCs/>
        </w:rPr>
        <w:t>.</w:t>
      </w:r>
      <w:r w:rsidR="0078299C">
        <w:rPr>
          <w:rFonts w:asciiTheme="minorHAnsi" w:hAnsiTheme="minorHAnsi" w:cstheme="minorHAnsi"/>
          <w:i/>
          <w:iCs/>
        </w:rPr>
        <w:t xml:space="preserve">  </w:t>
      </w:r>
    </w:p>
    <w:p w14:paraId="57851246" w14:textId="77777777" w:rsidR="007F4249" w:rsidRPr="00122B9F" w:rsidRDefault="007F4249" w:rsidP="001C4405">
      <w:pPr>
        <w:pStyle w:val="NoSpacing"/>
      </w:pPr>
    </w:p>
    <w:p w14:paraId="63A7E7C4" w14:textId="1FCE29F4" w:rsidR="007F4249" w:rsidRDefault="007F4249" w:rsidP="001C4405">
      <w:pPr>
        <w:pStyle w:val="NoSpacing"/>
      </w:pPr>
      <w:r>
        <w:t xml:space="preserve">Document: </w:t>
      </w:r>
      <w:hyperlink r:id="rId18" w:history="1">
        <w:r w:rsidR="00A8385A" w:rsidRPr="00A8385A">
          <w:rPr>
            <w:rStyle w:val="Hyperlink"/>
          </w:rPr>
          <w:t>07_Implementation of the Whooping Crane Monitoring Protocol -Spring 2024 Report DRAFT w TAC corrections 2.4.2025</w:t>
        </w:r>
      </w:hyperlink>
    </w:p>
    <w:p w14:paraId="2C380909" w14:textId="7D6406E0" w:rsidR="001C4405" w:rsidRDefault="00D60482" w:rsidP="006A6FAC">
      <w:pPr>
        <w:pStyle w:val="NoSpacing"/>
        <w:rPr>
          <w:rFonts w:asciiTheme="minorHAnsi" w:hAnsiTheme="minorHAnsi" w:cstheme="minorHAnsi"/>
        </w:rPr>
      </w:pPr>
      <w:r w:rsidRPr="0062318B">
        <w:rPr>
          <w:rFonts w:asciiTheme="minorHAnsi" w:hAnsiTheme="minorHAnsi" w:cstheme="minorHAnsi"/>
        </w:rPr>
        <w:t>Revised Document:</w:t>
      </w:r>
      <w:r w:rsidR="0062318B">
        <w:rPr>
          <w:rFonts w:asciiTheme="minorHAnsi" w:hAnsiTheme="minorHAnsi" w:cstheme="minorHAnsi"/>
        </w:rPr>
        <w:t xml:space="preserve"> </w:t>
      </w:r>
      <w:hyperlink r:id="rId19" w:history="1">
        <w:r w:rsidR="0062318B" w:rsidRPr="0062318B">
          <w:rPr>
            <w:rStyle w:val="Hyperlink"/>
            <w:rFonts w:asciiTheme="minorHAnsi" w:hAnsiTheme="minorHAnsi" w:cstheme="minorHAnsi"/>
          </w:rPr>
          <w:t>07revised_</w:t>
        </w:r>
        <w:r w:rsidR="0062318B" w:rsidRPr="0062318B">
          <w:rPr>
            <w:rStyle w:val="Hyperlink"/>
          </w:rPr>
          <w:t xml:space="preserve"> </w:t>
        </w:r>
        <w:r w:rsidR="0062318B" w:rsidRPr="0062318B">
          <w:rPr>
            <w:rStyle w:val="Hyperlink"/>
            <w:rFonts w:asciiTheme="minorHAnsi" w:hAnsiTheme="minorHAnsi" w:cstheme="minorHAnsi"/>
          </w:rPr>
          <w:t>Implementation of the Whooping Crane Monitoring Protocol -Spring 2024 Report DRAFT w TAC corrections 2.4.2025</w:t>
        </w:r>
        <w:r w:rsidRPr="0062318B">
          <w:rPr>
            <w:rStyle w:val="Hyperlink"/>
            <w:rFonts w:asciiTheme="minorHAnsi" w:hAnsiTheme="minorHAnsi" w:cstheme="minorHAnsi"/>
          </w:rPr>
          <w:t xml:space="preserve"> </w:t>
        </w:r>
      </w:hyperlink>
    </w:p>
    <w:p w14:paraId="27748B29" w14:textId="77777777" w:rsidR="00D60482" w:rsidRPr="00247958" w:rsidRDefault="00D60482" w:rsidP="006A6FAC">
      <w:pPr>
        <w:pStyle w:val="NoSpacing"/>
        <w:rPr>
          <w:rFonts w:asciiTheme="minorHAnsi" w:hAnsiTheme="minorHAnsi" w:cstheme="minorHAnsi"/>
        </w:rPr>
      </w:pPr>
    </w:p>
    <w:p w14:paraId="3E9566F8" w14:textId="61728F11" w:rsidR="00BC4347" w:rsidRDefault="00BC4347" w:rsidP="00BC4347">
      <w:pPr>
        <w:pStyle w:val="NoSpacing"/>
        <w:rPr>
          <w:rFonts w:asciiTheme="minorHAnsi" w:hAnsiTheme="minorHAnsi" w:cstheme="minorHAnsi"/>
          <w:b/>
          <w:bCs/>
          <w:u w:val="single"/>
        </w:rPr>
      </w:pPr>
      <w:r>
        <w:rPr>
          <w:rFonts w:asciiTheme="minorHAnsi" w:hAnsiTheme="minorHAnsi" w:cstheme="minorHAnsi"/>
          <w:b/>
          <w:bCs/>
          <w:u w:val="single"/>
        </w:rPr>
        <w:t>SCIENCE PLAN</w:t>
      </w:r>
    </w:p>
    <w:p w14:paraId="0559A2B4" w14:textId="7C942EE0" w:rsidR="00721550" w:rsidRDefault="00247958" w:rsidP="006A6FAC">
      <w:pPr>
        <w:pStyle w:val="NoSpacing"/>
        <w:rPr>
          <w:rFonts w:asciiTheme="minorHAnsi" w:hAnsiTheme="minorHAnsi" w:cstheme="minorHAnsi"/>
          <w:i/>
          <w:iCs/>
        </w:rPr>
      </w:pPr>
      <w:r>
        <w:rPr>
          <w:rFonts w:asciiTheme="minorHAnsi" w:hAnsiTheme="minorHAnsi" w:cstheme="minorHAnsi"/>
          <w:i/>
          <w:iCs/>
        </w:rPr>
        <w:t>WHOOPING CRANE STOPOVER VS. FLYOVER UPDATE</w:t>
      </w:r>
    </w:p>
    <w:p w14:paraId="037298B7" w14:textId="20162D4E" w:rsidR="004A3C8C" w:rsidRDefault="00A7322A" w:rsidP="006A6FAC">
      <w:pPr>
        <w:pStyle w:val="NoSpacing"/>
        <w:rPr>
          <w:rFonts w:asciiTheme="minorHAnsi" w:hAnsiTheme="minorHAnsi" w:cstheme="minorHAnsi"/>
        </w:rPr>
      </w:pPr>
      <w:r>
        <w:rPr>
          <w:rFonts w:asciiTheme="minorHAnsi" w:hAnsiTheme="minorHAnsi" w:cstheme="minorHAnsi"/>
        </w:rPr>
        <w:t xml:space="preserve">Farrell updated the TAC on the progress made </w:t>
      </w:r>
      <w:r w:rsidR="00A36BB8">
        <w:rPr>
          <w:rFonts w:asciiTheme="minorHAnsi" w:hAnsiTheme="minorHAnsi" w:cstheme="minorHAnsi"/>
        </w:rPr>
        <w:t>on</w:t>
      </w:r>
      <w:r>
        <w:rPr>
          <w:rFonts w:asciiTheme="minorHAnsi" w:hAnsiTheme="minorHAnsi" w:cstheme="minorHAnsi"/>
        </w:rPr>
        <w:t xml:space="preserve"> data analysis to address Extension Big Question #4: What factors influence whooping crane decision to stop or fly over the AHR? </w:t>
      </w:r>
      <w:r w:rsidR="00A36BB8">
        <w:rPr>
          <w:rFonts w:asciiTheme="minorHAnsi" w:hAnsiTheme="minorHAnsi" w:cstheme="minorHAnsi"/>
        </w:rPr>
        <w:t xml:space="preserve">He reviewed analysis priorities and current state of progress as outlined in the step by step process included in the </w:t>
      </w:r>
      <w:hyperlink r:id="rId20" w:history="1">
        <w:r w:rsidR="00A36BB8" w:rsidRPr="00A36BB8">
          <w:rPr>
            <w:rStyle w:val="Hyperlink"/>
            <w:rFonts w:asciiTheme="minorHAnsi" w:hAnsiTheme="minorHAnsi" w:cstheme="minorHAnsi"/>
          </w:rPr>
          <w:t>memo</w:t>
        </w:r>
      </w:hyperlink>
      <w:r w:rsidR="00A36BB8">
        <w:rPr>
          <w:rFonts w:asciiTheme="minorHAnsi" w:hAnsiTheme="minorHAnsi" w:cstheme="minorHAnsi"/>
        </w:rPr>
        <w:t xml:space="preserve">. </w:t>
      </w:r>
      <w:r w:rsidR="00624D38">
        <w:rPr>
          <w:rFonts w:asciiTheme="minorHAnsi" w:hAnsiTheme="minorHAnsi" w:cstheme="minorHAnsi"/>
        </w:rPr>
        <w:t xml:space="preserve">Hegg asked why the rectangular shape </w:t>
      </w:r>
      <w:r w:rsidR="00A36BB8">
        <w:rPr>
          <w:rFonts w:asciiTheme="minorHAnsi" w:hAnsiTheme="minorHAnsi" w:cstheme="minorHAnsi"/>
        </w:rPr>
        <w:t xml:space="preserve">of the area of interest </w:t>
      </w:r>
      <w:r w:rsidR="00624D38">
        <w:rPr>
          <w:rFonts w:asciiTheme="minorHAnsi" w:hAnsiTheme="minorHAnsi" w:cstheme="minorHAnsi"/>
        </w:rPr>
        <w:t xml:space="preserve">upon approach, not a circle? </w:t>
      </w:r>
      <w:r w:rsidR="00A36BB8">
        <w:rPr>
          <w:rFonts w:asciiTheme="minorHAnsi" w:hAnsiTheme="minorHAnsi" w:cstheme="minorHAnsi"/>
        </w:rPr>
        <w:t>Farrell e</w:t>
      </w:r>
      <w:r w:rsidR="00624D38">
        <w:rPr>
          <w:rFonts w:asciiTheme="minorHAnsi" w:hAnsiTheme="minorHAnsi" w:cstheme="minorHAnsi"/>
        </w:rPr>
        <w:t xml:space="preserve">xplained </w:t>
      </w:r>
      <w:r w:rsidR="00A36BB8">
        <w:rPr>
          <w:rFonts w:asciiTheme="minorHAnsi" w:hAnsiTheme="minorHAnsi" w:cstheme="minorHAnsi"/>
        </w:rPr>
        <w:t xml:space="preserve">this </w:t>
      </w:r>
      <w:r w:rsidR="00624D38">
        <w:rPr>
          <w:rFonts w:asciiTheme="minorHAnsi" w:hAnsiTheme="minorHAnsi" w:cstheme="minorHAnsi"/>
        </w:rPr>
        <w:t xml:space="preserve">as a representation. Imagine a visual perception cone from each location point as the bird flies, would </w:t>
      </w:r>
      <w:r w:rsidR="00A36BB8">
        <w:rPr>
          <w:rFonts w:asciiTheme="minorHAnsi" w:hAnsiTheme="minorHAnsi" w:cstheme="minorHAnsi"/>
        </w:rPr>
        <w:t>encompass a</w:t>
      </w:r>
      <w:r w:rsidR="00624D38">
        <w:rPr>
          <w:rFonts w:asciiTheme="minorHAnsi" w:hAnsiTheme="minorHAnsi" w:cstheme="minorHAnsi"/>
        </w:rPr>
        <w:t xml:space="preserve"> continuous </w:t>
      </w:r>
      <w:r w:rsidR="00A36BB8">
        <w:rPr>
          <w:rFonts w:asciiTheme="minorHAnsi" w:hAnsiTheme="minorHAnsi" w:cstheme="minorHAnsi"/>
        </w:rPr>
        <w:t>rectangle</w:t>
      </w:r>
      <w:r w:rsidR="00624D38">
        <w:rPr>
          <w:rFonts w:asciiTheme="minorHAnsi" w:hAnsiTheme="minorHAnsi" w:cstheme="minorHAnsi"/>
        </w:rPr>
        <w:t xml:space="preserve"> of landscape seen </w:t>
      </w:r>
      <w:r w:rsidR="00690129">
        <w:rPr>
          <w:rFonts w:asciiTheme="minorHAnsi" w:hAnsiTheme="minorHAnsi" w:cstheme="minorHAnsi"/>
        </w:rPr>
        <w:t xml:space="preserve">on either side of the bird </w:t>
      </w:r>
      <w:r w:rsidR="00624D38">
        <w:rPr>
          <w:rFonts w:asciiTheme="minorHAnsi" w:hAnsiTheme="minorHAnsi" w:cstheme="minorHAnsi"/>
        </w:rPr>
        <w:t xml:space="preserve">as flying. Upon encounter of the river, </w:t>
      </w:r>
      <w:r w:rsidR="00690129">
        <w:rPr>
          <w:rFonts w:asciiTheme="minorHAnsi" w:hAnsiTheme="minorHAnsi" w:cstheme="minorHAnsi"/>
        </w:rPr>
        <w:t>it</w:t>
      </w:r>
      <w:r w:rsidR="00624D38">
        <w:rPr>
          <w:rFonts w:asciiTheme="minorHAnsi" w:hAnsiTheme="minorHAnsi" w:cstheme="minorHAnsi"/>
        </w:rPr>
        <w:t xml:space="preserve"> is a circle.</w:t>
      </w:r>
      <w:r w:rsidR="00690129">
        <w:rPr>
          <w:rFonts w:asciiTheme="minorHAnsi" w:hAnsiTheme="minorHAnsi" w:cstheme="minorHAnsi"/>
        </w:rPr>
        <w:t xml:space="preserve"> Farrell presented an unsupervised classification of on-channel landcover derived from satellite imagery. </w:t>
      </w:r>
      <w:r w:rsidR="004A3C8C">
        <w:rPr>
          <w:rFonts w:asciiTheme="minorHAnsi" w:hAnsiTheme="minorHAnsi" w:cstheme="minorHAnsi"/>
        </w:rPr>
        <w:t xml:space="preserve">Farnsworth </w:t>
      </w:r>
      <w:r w:rsidR="007561FF">
        <w:rPr>
          <w:rFonts w:asciiTheme="minorHAnsi" w:hAnsiTheme="minorHAnsi" w:cstheme="minorHAnsi"/>
        </w:rPr>
        <w:t xml:space="preserve">asked about the imagery source. Farrell </w:t>
      </w:r>
      <w:r w:rsidR="00690129">
        <w:rPr>
          <w:rFonts w:asciiTheme="minorHAnsi" w:hAnsiTheme="minorHAnsi" w:cstheme="minorHAnsi"/>
        </w:rPr>
        <w:t xml:space="preserve">said the source for the landcover information was </w:t>
      </w:r>
      <w:r w:rsidR="004A3C8C">
        <w:rPr>
          <w:rFonts w:asciiTheme="minorHAnsi" w:hAnsiTheme="minorHAnsi" w:cstheme="minorHAnsi"/>
        </w:rPr>
        <w:t>Sentinel imagery</w:t>
      </w:r>
      <w:r w:rsidR="00690129">
        <w:rPr>
          <w:rFonts w:asciiTheme="minorHAnsi" w:hAnsiTheme="minorHAnsi" w:cstheme="minorHAnsi"/>
        </w:rPr>
        <w:t xml:space="preserve"> at</w:t>
      </w:r>
      <w:r w:rsidR="004A3C8C">
        <w:rPr>
          <w:rFonts w:asciiTheme="minorHAnsi" w:hAnsiTheme="minorHAnsi" w:cstheme="minorHAnsi"/>
        </w:rPr>
        <w:t xml:space="preserve"> 15 m resolutio</w:t>
      </w:r>
      <w:r w:rsidR="00690129">
        <w:rPr>
          <w:rFonts w:asciiTheme="minorHAnsi" w:hAnsiTheme="minorHAnsi" w:cstheme="minorHAnsi"/>
        </w:rPr>
        <w:t xml:space="preserve">n. </w:t>
      </w:r>
      <w:r w:rsidR="004A3C8C">
        <w:rPr>
          <w:rFonts w:asciiTheme="minorHAnsi" w:hAnsiTheme="minorHAnsi" w:cstheme="minorHAnsi"/>
        </w:rPr>
        <w:t xml:space="preserve">Farrell </w:t>
      </w:r>
      <w:r w:rsidR="00690129">
        <w:rPr>
          <w:rFonts w:asciiTheme="minorHAnsi" w:hAnsiTheme="minorHAnsi" w:cstheme="minorHAnsi"/>
        </w:rPr>
        <w:t>said we can cross-</w:t>
      </w:r>
      <w:r w:rsidR="004A3C8C">
        <w:rPr>
          <w:rFonts w:asciiTheme="minorHAnsi" w:hAnsiTheme="minorHAnsi" w:cstheme="minorHAnsi"/>
        </w:rPr>
        <w:t xml:space="preserve">check </w:t>
      </w:r>
      <w:r w:rsidR="00690129">
        <w:rPr>
          <w:rFonts w:asciiTheme="minorHAnsi" w:hAnsiTheme="minorHAnsi" w:cstheme="minorHAnsi"/>
        </w:rPr>
        <w:t xml:space="preserve">results from </w:t>
      </w:r>
      <w:r w:rsidR="004A3C8C">
        <w:rPr>
          <w:rFonts w:asciiTheme="minorHAnsi" w:hAnsiTheme="minorHAnsi" w:cstheme="minorHAnsi"/>
        </w:rPr>
        <w:t xml:space="preserve">hand delineation </w:t>
      </w:r>
      <w:r w:rsidR="00690129">
        <w:rPr>
          <w:rFonts w:asciiTheme="minorHAnsi" w:hAnsiTheme="minorHAnsi" w:cstheme="minorHAnsi"/>
        </w:rPr>
        <w:t xml:space="preserve">of fine scale aerial imagery </w:t>
      </w:r>
      <w:r w:rsidR="004A3C8C">
        <w:rPr>
          <w:rFonts w:asciiTheme="minorHAnsi" w:hAnsiTheme="minorHAnsi" w:cstheme="minorHAnsi"/>
        </w:rPr>
        <w:t>v</w:t>
      </w:r>
      <w:r w:rsidR="00690129">
        <w:rPr>
          <w:rFonts w:asciiTheme="minorHAnsi" w:hAnsiTheme="minorHAnsi" w:cstheme="minorHAnsi"/>
        </w:rPr>
        <w:t>ersus</w:t>
      </w:r>
      <w:r w:rsidR="004A3C8C">
        <w:rPr>
          <w:rFonts w:asciiTheme="minorHAnsi" w:hAnsiTheme="minorHAnsi" w:cstheme="minorHAnsi"/>
        </w:rPr>
        <w:t xml:space="preserve"> </w:t>
      </w:r>
      <w:r w:rsidR="00690129">
        <w:rPr>
          <w:rFonts w:asciiTheme="minorHAnsi" w:hAnsiTheme="minorHAnsi" w:cstheme="minorHAnsi"/>
        </w:rPr>
        <w:t>unsupervised</w:t>
      </w:r>
      <w:r w:rsidR="004A3C8C">
        <w:rPr>
          <w:rFonts w:asciiTheme="minorHAnsi" w:hAnsiTheme="minorHAnsi" w:cstheme="minorHAnsi"/>
        </w:rPr>
        <w:t xml:space="preserve"> classification</w:t>
      </w:r>
      <w:r w:rsidR="00690129">
        <w:rPr>
          <w:rFonts w:asciiTheme="minorHAnsi" w:hAnsiTheme="minorHAnsi" w:cstheme="minorHAnsi"/>
        </w:rPr>
        <w:t>. There is a tradeoff</w:t>
      </w:r>
      <w:r w:rsidR="004A3C8C">
        <w:rPr>
          <w:rFonts w:asciiTheme="minorHAnsi" w:hAnsiTheme="minorHAnsi" w:cstheme="minorHAnsi"/>
        </w:rPr>
        <w:t xml:space="preserve"> between fine scale imagery not available at a temporal scale that is relevant </w:t>
      </w:r>
      <w:r w:rsidR="00690129">
        <w:rPr>
          <w:rFonts w:asciiTheme="minorHAnsi" w:hAnsiTheme="minorHAnsi" w:cstheme="minorHAnsi"/>
        </w:rPr>
        <w:t>and</w:t>
      </w:r>
      <w:r w:rsidR="004A3C8C">
        <w:rPr>
          <w:rFonts w:asciiTheme="minorHAnsi" w:hAnsiTheme="minorHAnsi" w:cstheme="minorHAnsi"/>
        </w:rPr>
        <w:t xml:space="preserve"> less spatial resolution but better temporal resolution.</w:t>
      </w:r>
    </w:p>
    <w:p w14:paraId="734555D4" w14:textId="77777777" w:rsidR="00690129" w:rsidRDefault="00690129" w:rsidP="006A6FAC">
      <w:pPr>
        <w:pStyle w:val="NoSpacing"/>
        <w:rPr>
          <w:rFonts w:asciiTheme="minorHAnsi" w:hAnsiTheme="minorHAnsi" w:cstheme="minorHAnsi"/>
        </w:rPr>
      </w:pPr>
    </w:p>
    <w:p w14:paraId="12A42572" w14:textId="0CAA1070" w:rsidR="003F6F2B" w:rsidRPr="0051072B" w:rsidRDefault="003F6F2B" w:rsidP="006A6FAC">
      <w:pPr>
        <w:pStyle w:val="NoSpacing"/>
        <w:rPr>
          <w:color w:val="FF0000"/>
        </w:rPr>
      </w:pPr>
      <w:r w:rsidRPr="0051072B">
        <w:rPr>
          <w:color w:val="FF0000"/>
        </w:rPr>
        <w:t>EDO ACTION ITEMS:</w:t>
      </w:r>
    </w:p>
    <w:p w14:paraId="79366089" w14:textId="48B23F5A" w:rsidR="006105E2" w:rsidRPr="00690129" w:rsidRDefault="00690129" w:rsidP="00A93658">
      <w:pPr>
        <w:pStyle w:val="NoSpacing"/>
        <w:numPr>
          <w:ilvl w:val="0"/>
          <w:numId w:val="14"/>
        </w:numPr>
        <w:ind w:left="360"/>
      </w:pPr>
      <w:r w:rsidRPr="00690129">
        <w:t>Continue to check in with TAC work group as make further progress</w:t>
      </w:r>
    </w:p>
    <w:p w14:paraId="12B3691A" w14:textId="77777777" w:rsidR="003F6F2B" w:rsidRPr="003F6F2B" w:rsidRDefault="003F6F2B" w:rsidP="006A6FAC">
      <w:pPr>
        <w:pStyle w:val="NoSpacing"/>
        <w:rPr>
          <w:rFonts w:asciiTheme="minorHAnsi" w:hAnsiTheme="minorHAnsi" w:cstheme="minorHAnsi"/>
        </w:rPr>
      </w:pPr>
    </w:p>
    <w:p w14:paraId="1D6BAEB2" w14:textId="6DF7B2DE" w:rsidR="003F6F2B" w:rsidRPr="00247958" w:rsidRDefault="003F6F2B" w:rsidP="006A6FAC">
      <w:pPr>
        <w:pStyle w:val="NoSpacing"/>
        <w:rPr>
          <w:rStyle w:val="Hyperlink"/>
          <w:rFonts w:asciiTheme="minorHAnsi" w:hAnsiTheme="minorHAnsi" w:cstheme="minorHAnsi"/>
        </w:rPr>
      </w:pPr>
      <w:r>
        <w:rPr>
          <w:rFonts w:asciiTheme="minorHAnsi" w:hAnsiTheme="minorHAnsi" w:cstheme="minorHAnsi"/>
        </w:rPr>
        <w:t>Document:</w:t>
      </w:r>
      <w:r w:rsidR="00247958">
        <w:rPr>
          <w:rFonts w:asciiTheme="minorHAnsi" w:hAnsiTheme="minorHAnsi" w:cstheme="minorHAnsi"/>
        </w:rPr>
        <w:fldChar w:fldCharType="begin"/>
      </w:r>
      <w:r w:rsidR="00247958">
        <w:rPr>
          <w:rFonts w:asciiTheme="minorHAnsi" w:hAnsiTheme="minorHAnsi" w:cstheme="minorHAnsi"/>
        </w:rPr>
        <w:instrText>HYPERLINK "https://platteriverprogram.org/system/files/2025-01/08_WC%20Stopover%20vs.%20Flyover%20Update.pdf"</w:instrText>
      </w:r>
      <w:r w:rsidR="00247958">
        <w:rPr>
          <w:rFonts w:asciiTheme="minorHAnsi" w:hAnsiTheme="minorHAnsi" w:cstheme="minorHAnsi"/>
        </w:rPr>
      </w:r>
      <w:r w:rsidR="00247958">
        <w:rPr>
          <w:rFonts w:asciiTheme="minorHAnsi" w:hAnsiTheme="minorHAnsi" w:cstheme="minorHAnsi"/>
        </w:rPr>
        <w:fldChar w:fldCharType="separate"/>
      </w:r>
      <w:r w:rsidRPr="00247958">
        <w:rPr>
          <w:rStyle w:val="Hyperlink"/>
          <w:rFonts w:asciiTheme="minorHAnsi" w:hAnsiTheme="minorHAnsi" w:cstheme="minorHAnsi"/>
        </w:rPr>
        <w:t xml:space="preserve"> </w:t>
      </w:r>
      <w:r w:rsidR="00247958" w:rsidRPr="00247958">
        <w:rPr>
          <w:rStyle w:val="Hyperlink"/>
          <w:rFonts w:asciiTheme="minorHAnsi" w:hAnsiTheme="minorHAnsi" w:cstheme="minorHAnsi"/>
        </w:rPr>
        <w:t>08</w:t>
      </w:r>
      <w:r w:rsidRPr="00247958">
        <w:rPr>
          <w:rStyle w:val="Hyperlink"/>
          <w:rFonts w:asciiTheme="minorHAnsi" w:hAnsiTheme="minorHAnsi" w:cstheme="minorHAnsi"/>
        </w:rPr>
        <w:t>_WC Stopover vs Flyover Update</w:t>
      </w:r>
    </w:p>
    <w:p w14:paraId="32AE8D59" w14:textId="2CB28714" w:rsidR="003F6F2B" w:rsidRDefault="00247958" w:rsidP="006A6FAC">
      <w:pPr>
        <w:pStyle w:val="NoSpacing"/>
        <w:rPr>
          <w:rFonts w:asciiTheme="minorHAnsi" w:hAnsiTheme="minorHAnsi" w:cstheme="minorHAnsi"/>
        </w:rPr>
      </w:pPr>
      <w:r>
        <w:rPr>
          <w:rFonts w:asciiTheme="minorHAnsi" w:hAnsiTheme="minorHAnsi" w:cstheme="minorHAnsi"/>
        </w:rPr>
        <w:fldChar w:fldCharType="end"/>
      </w:r>
      <w:r w:rsidR="003F6F2B">
        <w:rPr>
          <w:rFonts w:asciiTheme="minorHAnsi" w:hAnsiTheme="minorHAnsi" w:cstheme="minorHAnsi"/>
        </w:rPr>
        <w:t xml:space="preserve">Presentation: </w:t>
      </w:r>
      <w:hyperlink r:id="rId21" w:history="1">
        <w:r w:rsidR="003F6F2B" w:rsidRPr="003F6F2B">
          <w:rPr>
            <w:rStyle w:val="Hyperlink"/>
            <w:rFonts w:asciiTheme="minorHAnsi" w:hAnsiTheme="minorHAnsi" w:cstheme="minorHAnsi"/>
          </w:rPr>
          <w:t>0</w:t>
        </w:r>
        <w:r>
          <w:rPr>
            <w:rStyle w:val="Hyperlink"/>
            <w:rFonts w:asciiTheme="minorHAnsi" w:hAnsiTheme="minorHAnsi" w:cstheme="minorHAnsi"/>
          </w:rPr>
          <w:t>9</w:t>
        </w:r>
        <w:r w:rsidR="003F6F2B" w:rsidRPr="003F6F2B">
          <w:rPr>
            <w:rStyle w:val="Hyperlink"/>
            <w:rFonts w:asciiTheme="minorHAnsi" w:hAnsiTheme="minorHAnsi" w:cstheme="minorHAnsi"/>
          </w:rPr>
          <w:t>_WC Stopover vs Flyover Update</w:t>
        </w:r>
      </w:hyperlink>
    </w:p>
    <w:p w14:paraId="48039F07" w14:textId="77777777" w:rsidR="003F6F2B" w:rsidRPr="00A7322A" w:rsidRDefault="003F6F2B" w:rsidP="006A6FAC">
      <w:pPr>
        <w:pStyle w:val="NoSpacing"/>
        <w:rPr>
          <w:rFonts w:asciiTheme="minorHAnsi" w:hAnsiTheme="minorHAnsi" w:cstheme="minorHAnsi"/>
        </w:rPr>
      </w:pPr>
    </w:p>
    <w:p w14:paraId="20003732" w14:textId="24EAAC66" w:rsidR="00721550" w:rsidRDefault="00247958" w:rsidP="006A6FAC">
      <w:pPr>
        <w:pStyle w:val="NoSpacing"/>
        <w:rPr>
          <w:rFonts w:asciiTheme="minorHAnsi" w:hAnsiTheme="minorHAnsi" w:cstheme="minorHAnsi"/>
          <w:i/>
          <w:iCs/>
        </w:rPr>
      </w:pPr>
      <w:r>
        <w:rPr>
          <w:rFonts w:asciiTheme="minorHAnsi" w:hAnsiTheme="minorHAnsi" w:cstheme="minorHAnsi"/>
          <w:i/>
          <w:iCs/>
        </w:rPr>
        <w:t>WHOOPING CRANE RIVERINE ROOST SITE SELECTION</w:t>
      </w:r>
    </w:p>
    <w:p w14:paraId="5469F569" w14:textId="332E77F5" w:rsidR="006F4C94" w:rsidRDefault="00EE161D" w:rsidP="006A6FAC">
      <w:pPr>
        <w:pStyle w:val="NoSpacing"/>
        <w:rPr>
          <w:rFonts w:asciiTheme="minorHAnsi" w:hAnsiTheme="minorHAnsi" w:cstheme="minorHAnsi"/>
        </w:rPr>
      </w:pPr>
      <w:r>
        <w:rPr>
          <w:rFonts w:asciiTheme="minorHAnsi" w:hAnsiTheme="minorHAnsi" w:cstheme="minorHAnsi"/>
        </w:rPr>
        <w:t xml:space="preserve">Farrell </w:t>
      </w:r>
      <w:r w:rsidR="00690129">
        <w:rPr>
          <w:rFonts w:asciiTheme="minorHAnsi" w:hAnsiTheme="minorHAnsi" w:cstheme="minorHAnsi"/>
        </w:rPr>
        <w:t>presented the results of implementing ISAC suggestions for improving the WC Riverine Roost Site Selection Technical Report.</w:t>
      </w:r>
      <w:r w:rsidR="00FF62DC">
        <w:rPr>
          <w:rFonts w:asciiTheme="minorHAnsi" w:hAnsiTheme="minorHAnsi" w:cstheme="minorHAnsi"/>
        </w:rPr>
        <w:t xml:space="preserve"> </w:t>
      </w:r>
      <w:r w:rsidR="007F01B1">
        <w:rPr>
          <w:rFonts w:asciiTheme="minorHAnsi" w:hAnsiTheme="minorHAnsi" w:cstheme="minorHAnsi"/>
        </w:rPr>
        <w:t>Walters</w:t>
      </w:r>
      <w:r w:rsidR="00FF62DC">
        <w:rPr>
          <w:rFonts w:asciiTheme="minorHAnsi" w:hAnsiTheme="minorHAnsi" w:cstheme="minorHAnsi"/>
        </w:rPr>
        <w:t xml:space="preserve"> asked and Farrell explained</w:t>
      </w:r>
      <w:r w:rsidR="007F01B1">
        <w:rPr>
          <w:rFonts w:asciiTheme="minorHAnsi" w:hAnsiTheme="minorHAnsi" w:cstheme="minorHAnsi"/>
        </w:rPr>
        <w:t xml:space="preserve"> bootstrapping and how it improves confidence and ability to determine statistical significance. </w:t>
      </w:r>
      <w:r w:rsidR="00995873">
        <w:rPr>
          <w:rFonts w:asciiTheme="minorHAnsi" w:hAnsiTheme="minorHAnsi" w:cstheme="minorHAnsi"/>
        </w:rPr>
        <w:t xml:space="preserve">Rabbe asked why </w:t>
      </w:r>
      <w:r w:rsidR="00FF62DC">
        <w:rPr>
          <w:rFonts w:asciiTheme="minorHAnsi" w:hAnsiTheme="minorHAnsi" w:cstheme="minorHAnsi"/>
        </w:rPr>
        <w:t xml:space="preserve">the EDO </w:t>
      </w:r>
      <w:r w:rsidR="00995873">
        <w:rPr>
          <w:rFonts w:asciiTheme="minorHAnsi" w:hAnsiTheme="minorHAnsi" w:cstheme="minorHAnsi"/>
        </w:rPr>
        <w:t xml:space="preserve">chose </w:t>
      </w:r>
      <w:r w:rsidR="00FF62DC">
        <w:rPr>
          <w:rFonts w:asciiTheme="minorHAnsi" w:hAnsiTheme="minorHAnsi" w:cstheme="minorHAnsi"/>
        </w:rPr>
        <w:t xml:space="preserve">to compare and test for a statistically significant difference between 650 ft and </w:t>
      </w:r>
      <w:r w:rsidR="00995873">
        <w:rPr>
          <w:rFonts w:asciiTheme="minorHAnsi" w:hAnsiTheme="minorHAnsi" w:cstheme="minorHAnsi"/>
        </w:rPr>
        <w:t>1200 ft</w:t>
      </w:r>
      <w:r w:rsidR="00FF62DC">
        <w:rPr>
          <w:rFonts w:asciiTheme="minorHAnsi" w:hAnsiTheme="minorHAnsi" w:cstheme="minorHAnsi"/>
        </w:rPr>
        <w:t xml:space="preserve">? Why </w:t>
      </w:r>
      <w:r w:rsidR="00995873">
        <w:rPr>
          <w:rFonts w:asciiTheme="minorHAnsi" w:hAnsiTheme="minorHAnsi" w:cstheme="minorHAnsi"/>
        </w:rPr>
        <w:t>not 900 ft</w:t>
      </w:r>
      <w:r w:rsidR="00FF62DC">
        <w:rPr>
          <w:rFonts w:asciiTheme="minorHAnsi" w:hAnsiTheme="minorHAnsi" w:cstheme="minorHAnsi"/>
        </w:rPr>
        <w:t>?</w:t>
      </w:r>
      <w:r w:rsidR="00995873">
        <w:rPr>
          <w:rFonts w:asciiTheme="minorHAnsi" w:hAnsiTheme="minorHAnsi" w:cstheme="minorHAnsi"/>
        </w:rPr>
        <w:t xml:space="preserve"> </w:t>
      </w:r>
      <w:r w:rsidR="007F01B1">
        <w:rPr>
          <w:rFonts w:asciiTheme="minorHAnsi" w:hAnsiTheme="minorHAnsi" w:cstheme="minorHAnsi"/>
        </w:rPr>
        <w:t>Farrell  picked 650</w:t>
      </w:r>
      <w:r w:rsidR="00FF62DC">
        <w:rPr>
          <w:rFonts w:asciiTheme="minorHAnsi" w:hAnsiTheme="minorHAnsi" w:cstheme="minorHAnsi"/>
        </w:rPr>
        <w:t xml:space="preserve"> ft as </w:t>
      </w:r>
      <w:r w:rsidR="007F01B1">
        <w:rPr>
          <w:rFonts w:asciiTheme="minorHAnsi" w:hAnsiTheme="minorHAnsi" w:cstheme="minorHAnsi"/>
        </w:rPr>
        <w:t xml:space="preserve">management related and 1200 </w:t>
      </w:r>
      <w:r w:rsidR="00FF62DC">
        <w:rPr>
          <w:rFonts w:asciiTheme="minorHAnsi" w:hAnsiTheme="minorHAnsi" w:cstheme="minorHAnsi"/>
        </w:rPr>
        <w:t xml:space="preserve">ft because that was </w:t>
      </w:r>
      <w:r w:rsidR="007F01B1">
        <w:rPr>
          <w:rFonts w:asciiTheme="minorHAnsi" w:hAnsiTheme="minorHAnsi" w:cstheme="minorHAnsi"/>
        </w:rPr>
        <w:t xml:space="preserve">where the curve for predicted </w:t>
      </w:r>
      <w:r w:rsidR="00FF62DC">
        <w:rPr>
          <w:rFonts w:asciiTheme="minorHAnsi" w:hAnsiTheme="minorHAnsi" w:cstheme="minorHAnsi"/>
        </w:rPr>
        <w:t xml:space="preserve">whooping crane </w:t>
      </w:r>
      <w:r w:rsidR="007F01B1">
        <w:rPr>
          <w:rFonts w:asciiTheme="minorHAnsi" w:hAnsiTheme="minorHAnsi" w:cstheme="minorHAnsi"/>
        </w:rPr>
        <w:t>use tops out – picked the largest difference in predicted WC response</w:t>
      </w:r>
      <w:r w:rsidR="006F4C94">
        <w:rPr>
          <w:rFonts w:asciiTheme="minorHAnsi" w:hAnsiTheme="minorHAnsi" w:cstheme="minorHAnsi"/>
        </w:rPr>
        <w:t xml:space="preserve"> to test to see if significantly different. Ostrom/Rabbe</w:t>
      </w:r>
      <w:r w:rsidR="007F01B1">
        <w:rPr>
          <w:rFonts w:asciiTheme="minorHAnsi" w:hAnsiTheme="minorHAnsi" w:cstheme="minorHAnsi"/>
        </w:rPr>
        <w:t xml:space="preserve"> </w:t>
      </w:r>
      <w:r w:rsidR="00FF62DC">
        <w:rPr>
          <w:rFonts w:asciiTheme="minorHAnsi" w:hAnsiTheme="minorHAnsi" w:cstheme="minorHAnsi"/>
        </w:rPr>
        <w:t xml:space="preserve">asked the EDO to </w:t>
      </w:r>
      <w:r w:rsidR="00995873">
        <w:rPr>
          <w:rFonts w:asciiTheme="minorHAnsi" w:hAnsiTheme="minorHAnsi" w:cstheme="minorHAnsi"/>
        </w:rPr>
        <w:t>parse it out and look at areas where you have more data and more selection (like 900 ft).</w:t>
      </w:r>
      <w:r w:rsidR="007010E9">
        <w:rPr>
          <w:rFonts w:asciiTheme="minorHAnsi" w:hAnsiTheme="minorHAnsi" w:cstheme="minorHAnsi"/>
        </w:rPr>
        <w:t xml:space="preserve"> </w:t>
      </w:r>
      <w:r w:rsidR="00FF62DC">
        <w:rPr>
          <w:rFonts w:asciiTheme="minorHAnsi" w:hAnsiTheme="minorHAnsi" w:cstheme="minorHAnsi"/>
        </w:rPr>
        <w:t>They suggested the EDO</w:t>
      </w:r>
      <w:r w:rsidR="007010E9">
        <w:rPr>
          <w:rFonts w:asciiTheme="minorHAnsi" w:hAnsiTheme="minorHAnsi" w:cstheme="minorHAnsi"/>
        </w:rPr>
        <w:t xml:space="preserve"> look </w:t>
      </w:r>
      <w:r w:rsidR="00FF62DC">
        <w:rPr>
          <w:rFonts w:asciiTheme="minorHAnsi" w:hAnsiTheme="minorHAnsi" w:cstheme="minorHAnsi"/>
        </w:rPr>
        <w:t>for differences in</w:t>
      </w:r>
      <w:r w:rsidR="007010E9">
        <w:rPr>
          <w:rFonts w:asciiTheme="minorHAnsi" w:hAnsiTheme="minorHAnsi" w:cstheme="minorHAnsi"/>
        </w:rPr>
        <w:t xml:space="preserve"> 100 ft increments from 650 </w:t>
      </w:r>
      <w:r w:rsidR="00FF62DC">
        <w:rPr>
          <w:rFonts w:asciiTheme="minorHAnsi" w:hAnsiTheme="minorHAnsi" w:cstheme="minorHAnsi"/>
        </w:rPr>
        <w:t xml:space="preserve">ft </w:t>
      </w:r>
      <w:r w:rsidR="007010E9">
        <w:rPr>
          <w:rFonts w:asciiTheme="minorHAnsi" w:hAnsiTheme="minorHAnsi" w:cstheme="minorHAnsi"/>
        </w:rPr>
        <w:t>upward.</w:t>
      </w:r>
      <w:r w:rsidR="00FF62DC">
        <w:rPr>
          <w:rFonts w:asciiTheme="minorHAnsi" w:hAnsiTheme="minorHAnsi" w:cstheme="minorHAnsi"/>
        </w:rPr>
        <w:t xml:space="preserve"> </w:t>
      </w:r>
      <w:r w:rsidR="007F01B1">
        <w:rPr>
          <w:rFonts w:asciiTheme="minorHAnsi" w:hAnsiTheme="minorHAnsi" w:cstheme="minorHAnsi"/>
        </w:rPr>
        <w:t xml:space="preserve">Jenniges asked if </w:t>
      </w:r>
      <w:r w:rsidR="00FF62DC">
        <w:rPr>
          <w:rFonts w:asciiTheme="minorHAnsi" w:hAnsiTheme="minorHAnsi" w:cstheme="minorHAnsi"/>
        </w:rPr>
        <w:t>F</w:t>
      </w:r>
      <w:r w:rsidR="007F01B1">
        <w:rPr>
          <w:rFonts w:asciiTheme="minorHAnsi" w:hAnsiTheme="minorHAnsi" w:cstheme="minorHAnsi"/>
        </w:rPr>
        <w:t xml:space="preserve">igure 2 included side channels. </w:t>
      </w:r>
      <w:r w:rsidR="00FF62DC">
        <w:rPr>
          <w:rFonts w:asciiTheme="minorHAnsi" w:hAnsiTheme="minorHAnsi" w:cstheme="minorHAnsi"/>
        </w:rPr>
        <w:t>Farrell said n</w:t>
      </w:r>
      <w:r w:rsidR="007F01B1">
        <w:rPr>
          <w:rFonts w:asciiTheme="minorHAnsi" w:hAnsiTheme="minorHAnsi" w:cstheme="minorHAnsi"/>
        </w:rPr>
        <w:t xml:space="preserve">o </w:t>
      </w:r>
      <w:r w:rsidR="00FF62DC">
        <w:rPr>
          <w:rFonts w:asciiTheme="minorHAnsi" w:hAnsiTheme="minorHAnsi" w:cstheme="minorHAnsi"/>
        </w:rPr>
        <w:t>– these are data from the management channel, which does not include side channels</w:t>
      </w:r>
      <w:r w:rsidR="007F01B1">
        <w:rPr>
          <w:rFonts w:asciiTheme="minorHAnsi" w:hAnsiTheme="minorHAnsi" w:cstheme="minorHAnsi"/>
        </w:rPr>
        <w:t xml:space="preserve">. </w:t>
      </w:r>
      <w:r w:rsidR="00FF62DC">
        <w:rPr>
          <w:rFonts w:asciiTheme="minorHAnsi" w:hAnsiTheme="minorHAnsi" w:cstheme="minorHAnsi"/>
        </w:rPr>
        <w:t xml:space="preserve">So, side channels are not </w:t>
      </w:r>
      <w:r w:rsidR="007F01B1">
        <w:rPr>
          <w:rFonts w:asciiTheme="minorHAnsi" w:hAnsiTheme="minorHAnsi" w:cstheme="minorHAnsi"/>
        </w:rPr>
        <w:t xml:space="preserve">included in Figure 2. </w:t>
      </w:r>
      <w:r w:rsidR="00FF62DC">
        <w:rPr>
          <w:rFonts w:asciiTheme="minorHAnsi" w:hAnsiTheme="minorHAnsi" w:cstheme="minorHAnsi"/>
        </w:rPr>
        <w:t xml:space="preserve">However, Table 1 does </w:t>
      </w:r>
      <w:r w:rsidR="007F01B1">
        <w:rPr>
          <w:rFonts w:asciiTheme="minorHAnsi" w:hAnsiTheme="minorHAnsi" w:cstheme="minorHAnsi"/>
        </w:rPr>
        <w:t>include side channels.</w:t>
      </w:r>
      <w:r w:rsidR="00376DF3">
        <w:rPr>
          <w:rFonts w:asciiTheme="minorHAnsi" w:hAnsiTheme="minorHAnsi" w:cstheme="minorHAnsi"/>
        </w:rPr>
        <w:t xml:space="preserve"> For Figure 2A </w:t>
      </w:r>
      <w:r w:rsidR="007F01B1">
        <w:rPr>
          <w:rFonts w:asciiTheme="minorHAnsi" w:hAnsiTheme="minorHAnsi" w:cstheme="minorHAnsi"/>
        </w:rPr>
        <w:t>Rabbe suggested</w:t>
      </w:r>
      <w:r w:rsidR="00376DF3">
        <w:rPr>
          <w:rFonts w:asciiTheme="minorHAnsi" w:hAnsiTheme="minorHAnsi" w:cstheme="minorHAnsi"/>
        </w:rPr>
        <w:t xml:space="preserve"> </w:t>
      </w:r>
      <w:r w:rsidR="007F01B1">
        <w:rPr>
          <w:rFonts w:asciiTheme="minorHAnsi" w:hAnsiTheme="minorHAnsi" w:cstheme="minorHAnsi"/>
        </w:rPr>
        <w:t>properties being managed for whooping cranes</w:t>
      </w:r>
      <w:r w:rsidR="00376DF3">
        <w:rPr>
          <w:rFonts w:asciiTheme="minorHAnsi" w:hAnsiTheme="minorHAnsi" w:cstheme="minorHAnsi"/>
        </w:rPr>
        <w:t xml:space="preserve"> regardless of ownership (like the Crane Trust) appear </w:t>
      </w:r>
      <w:r w:rsidR="006F4C94">
        <w:rPr>
          <w:rFonts w:asciiTheme="minorHAnsi" w:hAnsiTheme="minorHAnsi" w:cstheme="minorHAnsi"/>
        </w:rPr>
        <w:t>all in the same figure together with Program owned and Program managed</w:t>
      </w:r>
      <w:r w:rsidR="00376DF3">
        <w:rPr>
          <w:rFonts w:asciiTheme="minorHAnsi" w:hAnsiTheme="minorHAnsi" w:cstheme="minorHAnsi"/>
        </w:rPr>
        <w:t xml:space="preserve"> properties</w:t>
      </w:r>
      <w:r w:rsidR="006F4C94">
        <w:rPr>
          <w:rFonts w:asciiTheme="minorHAnsi" w:hAnsiTheme="minorHAnsi" w:cstheme="minorHAnsi"/>
        </w:rPr>
        <w:t>.</w:t>
      </w:r>
      <w:r w:rsidR="00376DF3">
        <w:rPr>
          <w:rFonts w:asciiTheme="minorHAnsi" w:hAnsiTheme="minorHAnsi" w:cstheme="minorHAnsi"/>
        </w:rPr>
        <w:t xml:space="preserve"> </w:t>
      </w:r>
      <w:r w:rsidR="006F4C94">
        <w:rPr>
          <w:rFonts w:asciiTheme="minorHAnsi" w:hAnsiTheme="minorHAnsi" w:cstheme="minorHAnsi"/>
        </w:rPr>
        <w:t xml:space="preserve">Farrell </w:t>
      </w:r>
      <w:r w:rsidR="00376DF3">
        <w:rPr>
          <w:rFonts w:asciiTheme="minorHAnsi" w:hAnsiTheme="minorHAnsi" w:cstheme="minorHAnsi"/>
        </w:rPr>
        <w:t xml:space="preserve">said he </w:t>
      </w:r>
      <w:r w:rsidR="006F4C94">
        <w:rPr>
          <w:rFonts w:asciiTheme="minorHAnsi" w:hAnsiTheme="minorHAnsi" w:cstheme="minorHAnsi"/>
        </w:rPr>
        <w:t xml:space="preserve">needs </w:t>
      </w:r>
      <w:r w:rsidR="00376DF3">
        <w:rPr>
          <w:rFonts w:asciiTheme="minorHAnsi" w:hAnsiTheme="minorHAnsi" w:cstheme="minorHAnsi"/>
        </w:rPr>
        <w:t xml:space="preserve">shape files indicating the </w:t>
      </w:r>
      <w:r w:rsidR="006F4C94">
        <w:rPr>
          <w:rFonts w:asciiTheme="minorHAnsi" w:hAnsiTheme="minorHAnsi" w:cstheme="minorHAnsi"/>
        </w:rPr>
        <w:t xml:space="preserve">extents </w:t>
      </w:r>
      <w:r w:rsidR="00376DF3">
        <w:rPr>
          <w:rFonts w:asciiTheme="minorHAnsi" w:hAnsiTheme="minorHAnsi" w:cstheme="minorHAnsi"/>
        </w:rPr>
        <w:t xml:space="preserve">and timing </w:t>
      </w:r>
      <w:r w:rsidR="006F4C94">
        <w:rPr>
          <w:rFonts w:asciiTheme="minorHAnsi" w:hAnsiTheme="minorHAnsi" w:cstheme="minorHAnsi"/>
        </w:rPr>
        <w:t xml:space="preserve">of management </w:t>
      </w:r>
      <w:r w:rsidR="00376DF3">
        <w:rPr>
          <w:rFonts w:asciiTheme="minorHAnsi" w:hAnsiTheme="minorHAnsi" w:cstheme="minorHAnsi"/>
        </w:rPr>
        <w:t xml:space="preserve">by conservation entities to do this. </w:t>
      </w:r>
    </w:p>
    <w:p w14:paraId="54C6F833" w14:textId="6F8A836C" w:rsidR="00D37B2C" w:rsidRDefault="00D37B2C" w:rsidP="006A6FAC">
      <w:pPr>
        <w:pStyle w:val="NoSpacing"/>
        <w:rPr>
          <w:rFonts w:asciiTheme="minorHAnsi" w:hAnsiTheme="minorHAnsi" w:cstheme="minorHAnsi"/>
        </w:rPr>
      </w:pPr>
      <w:r>
        <w:rPr>
          <w:rFonts w:asciiTheme="minorHAnsi" w:hAnsiTheme="minorHAnsi" w:cstheme="minorHAnsi"/>
        </w:rPr>
        <w:t>Henry said the</w:t>
      </w:r>
      <w:r w:rsidR="00376DF3">
        <w:rPr>
          <w:rFonts w:asciiTheme="minorHAnsi" w:hAnsiTheme="minorHAnsi" w:cstheme="minorHAnsi"/>
        </w:rPr>
        <w:t xml:space="preserve"> ISAC made this suggestion </w:t>
      </w:r>
      <w:r>
        <w:rPr>
          <w:rFonts w:asciiTheme="minorHAnsi" w:hAnsiTheme="minorHAnsi" w:cstheme="minorHAnsi"/>
        </w:rPr>
        <w:t xml:space="preserve">to evaluate how much of roost site selection </w:t>
      </w:r>
      <w:r w:rsidR="00376DF3">
        <w:rPr>
          <w:rFonts w:asciiTheme="minorHAnsi" w:hAnsiTheme="minorHAnsi" w:cstheme="minorHAnsi"/>
        </w:rPr>
        <w:t>t</w:t>
      </w:r>
      <w:r>
        <w:rPr>
          <w:rFonts w:asciiTheme="minorHAnsi" w:hAnsiTheme="minorHAnsi" w:cstheme="minorHAnsi"/>
        </w:rPr>
        <w:t xml:space="preserve">he Program </w:t>
      </w:r>
      <w:r w:rsidR="00376DF3">
        <w:rPr>
          <w:rFonts w:asciiTheme="minorHAnsi" w:hAnsiTheme="minorHAnsi" w:cstheme="minorHAnsi"/>
        </w:rPr>
        <w:t xml:space="preserve">can </w:t>
      </w:r>
      <w:r>
        <w:rPr>
          <w:rFonts w:asciiTheme="minorHAnsi" w:hAnsiTheme="minorHAnsi" w:cstheme="minorHAnsi"/>
        </w:rPr>
        <w:t>take credit for</w:t>
      </w:r>
      <w:r w:rsidR="00376DF3">
        <w:rPr>
          <w:rFonts w:asciiTheme="minorHAnsi" w:hAnsiTheme="minorHAnsi" w:cstheme="minorHAnsi"/>
        </w:rPr>
        <w:t xml:space="preserve">, so </w:t>
      </w:r>
      <w:r w:rsidR="00214376">
        <w:rPr>
          <w:rFonts w:asciiTheme="minorHAnsi" w:hAnsiTheme="minorHAnsi" w:cstheme="minorHAnsi"/>
        </w:rPr>
        <w:t xml:space="preserve">it makes sense to include management efforts by </w:t>
      </w:r>
      <w:r>
        <w:rPr>
          <w:rFonts w:asciiTheme="minorHAnsi" w:hAnsiTheme="minorHAnsi" w:cstheme="minorHAnsi"/>
        </w:rPr>
        <w:t>Program partners</w:t>
      </w:r>
      <w:r w:rsidR="00214376">
        <w:rPr>
          <w:rFonts w:asciiTheme="minorHAnsi" w:hAnsiTheme="minorHAnsi" w:cstheme="minorHAnsi"/>
        </w:rPr>
        <w:t xml:space="preserve">, folks sitting at </w:t>
      </w:r>
      <w:r w:rsidR="00214376">
        <w:rPr>
          <w:rFonts w:asciiTheme="minorHAnsi" w:hAnsiTheme="minorHAnsi" w:cstheme="minorHAnsi"/>
        </w:rPr>
        <w:lastRenderedPageBreak/>
        <w:t xml:space="preserve">this table, </w:t>
      </w:r>
      <w:r>
        <w:rPr>
          <w:rFonts w:asciiTheme="minorHAnsi" w:hAnsiTheme="minorHAnsi" w:cstheme="minorHAnsi"/>
        </w:rPr>
        <w:t xml:space="preserve">working </w:t>
      </w:r>
      <w:r w:rsidR="00214376">
        <w:rPr>
          <w:rFonts w:asciiTheme="minorHAnsi" w:hAnsiTheme="minorHAnsi" w:cstheme="minorHAnsi"/>
        </w:rPr>
        <w:t>in conjunction with</w:t>
      </w:r>
      <w:r>
        <w:rPr>
          <w:rFonts w:asciiTheme="minorHAnsi" w:hAnsiTheme="minorHAnsi" w:cstheme="minorHAnsi"/>
        </w:rPr>
        <w:t xml:space="preserve"> the Program.</w:t>
      </w:r>
      <w:r w:rsidR="00214376">
        <w:rPr>
          <w:rFonts w:asciiTheme="minorHAnsi" w:hAnsiTheme="minorHAnsi" w:cstheme="minorHAnsi"/>
        </w:rPr>
        <w:t xml:space="preserve"> Farnsworth said the LAC is currently wrestling with this issue, the outcome of which can help inform which properties go into which bin. </w:t>
      </w:r>
      <w:r>
        <w:rPr>
          <w:rFonts w:asciiTheme="minorHAnsi" w:hAnsiTheme="minorHAnsi" w:cstheme="minorHAnsi"/>
        </w:rPr>
        <w:t xml:space="preserve">Jenniges </w:t>
      </w:r>
      <w:r w:rsidR="00214376">
        <w:rPr>
          <w:rFonts w:asciiTheme="minorHAnsi" w:hAnsiTheme="minorHAnsi" w:cstheme="minorHAnsi"/>
        </w:rPr>
        <w:t xml:space="preserve">suggested this could be </w:t>
      </w:r>
      <w:r>
        <w:rPr>
          <w:rFonts w:asciiTheme="minorHAnsi" w:hAnsiTheme="minorHAnsi" w:cstheme="minorHAnsi"/>
        </w:rPr>
        <w:t>evaluate</w:t>
      </w:r>
      <w:r w:rsidR="00214376">
        <w:rPr>
          <w:rFonts w:asciiTheme="minorHAnsi" w:hAnsiTheme="minorHAnsi" w:cstheme="minorHAnsi"/>
        </w:rPr>
        <w:t>d</w:t>
      </w:r>
      <w:r>
        <w:rPr>
          <w:rFonts w:asciiTheme="minorHAnsi" w:hAnsiTheme="minorHAnsi" w:cstheme="minorHAnsi"/>
        </w:rPr>
        <w:t xml:space="preserve"> by bridge segment. </w:t>
      </w:r>
      <w:r w:rsidR="00214376">
        <w:rPr>
          <w:rFonts w:asciiTheme="minorHAnsi" w:hAnsiTheme="minorHAnsi" w:cstheme="minorHAnsi"/>
        </w:rPr>
        <w:t>Since the goal was to have complex habitat in each bridge segment, maybe a good way to show the contribution of the Program is to show h</w:t>
      </w:r>
      <w:r>
        <w:rPr>
          <w:rFonts w:asciiTheme="minorHAnsi" w:hAnsiTheme="minorHAnsi" w:cstheme="minorHAnsi"/>
        </w:rPr>
        <w:t xml:space="preserve">ow </w:t>
      </w:r>
      <w:r w:rsidR="00214376">
        <w:rPr>
          <w:rFonts w:asciiTheme="minorHAnsi" w:hAnsiTheme="minorHAnsi" w:cstheme="minorHAnsi"/>
        </w:rPr>
        <w:t xml:space="preserve">each </w:t>
      </w:r>
      <w:r>
        <w:rPr>
          <w:rFonts w:asciiTheme="minorHAnsi" w:hAnsiTheme="minorHAnsi" w:cstheme="minorHAnsi"/>
        </w:rPr>
        <w:t>bridge segment</w:t>
      </w:r>
      <w:r w:rsidR="00214376">
        <w:rPr>
          <w:rFonts w:asciiTheme="minorHAnsi" w:hAnsiTheme="minorHAnsi" w:cstheme="minorHAnsi"/>
        </w:rPr>
        <w:t xml:space="preserve"> as a whole</w:t>
      </w:r>
      <w:r>
        <w:rPr>
          <w:rFonts w:asciiTheme="minorHAnsi" w:hAnsiTheme="minorHAnsi" w:cstheme="minorHAnsi"/>
        </w:rPr>
        <w:t xml:space="preserve"> differ</w:t>
      </w:r>
      <w:r w:rsidR="00214376">
        <w:rPr>
          <w:rFonts w:asciiTheme="minorHAnsi" w:hAnsiTheme="minorHAnsi" w:cstheme="minorHAnsi"/>
        </w:rPr>
        <w:t>s</w:t>
      </w:r>
      <w:r>
        <w:rPr>
          <w:rFonts w:asciiTheme="minorHAnsi" w:hAnsiTheme="minorHAnsi" w:cstheme="minorHAnsi"/>
        </w:rPr>
        <w:t xml:space="preserve"> from the </w:t>
      </w:r>
      <w:r w:rsidR="00214376">
        <w:rPr>
          <w:rFonts w:asciiTheme="minorHAnsi" w:hAnsiTheme="minorHAnsi" w:cstheme="minorHAnsi"/>
        </w:rPr>
        <w:t xml:space="preserve">habitat </w:t>
      </w:r>
      <w:r>
        <w:rPr>
          <w:rFonts w:asciiTheme="minorHAnsi" w:hAnsiTheme="minorHAnsi" w:cstheme="minorHAnsi"/>
        </w:rPr>
        <w:t xml:space="preserve">complex </w:t>
      </w:r>
      <w:r w:rsidR="00214376">
        <w:rPr>
          <w:rFonts w:asciiTheme="minorHAnsi" w:hAnsiTheme="minorHAnsi" w:cstheme="minorHAnsi"/>
        </w:rPr>
        <w:t xml:space="preserve">within the bridge segment </w:t>
      </w:r>
      <w:r>
        <w:rPr>
          <w:rFonts w:asciiTheme="minorHAnsi" w:hAnsiTheme="minorHAnsi" w:cstheme="minorHAnsi"/>
        </w:rPr>
        <w:t>that is managed for W</w:t>
      </w:r>
      <w:r w:rsidR="00214376">
        <w:rPr>
          <w:rFonts w:asciiTheme="minorHAnsi" w:hAnsiTheme="minorHAnsi" w:cstheme="minorHAnsi"/>
        </w:rPr>
        <w:t xml:space="preserve">C, </w:t>
      </w:r>
      <w:r>
        <w:rPr>
          <w:rFonts w:asciiTheme="minorHAnsi" w:hAnsiTheme="minorHAnsi" w:cstheme="minorHAnsi"/>
        </w:rPr>
        <w:t>regardless of who owns it.</w:t>
      </w:r>
      <w:r w:rsidR="00214376" w:rsidRPr="00214376">
        <w:rPr>
          <w:rFonts w:asciiTheme="minorHAnsi" w:hAnsiTheme="minorHAnsi" w:cstheme="minorHAnsi"/>
        </w:rPr>
        <w:t xml:space="preserve"> </w:t>
      </w:r>
    </w:p>
    <w:p w14:paraId="6B91DB83" w14:textId="77777777" w:rsidR="00C24520" w:rsidRDefault="00C24520" w:rsidP="006A6FAC">
      <w:pPr>
        <w:pStyle w:val="NoSpacing"/>
        <w:rPr>
          <w:rFonts w:asciiTheme="minorHAnsi" w:hAnsiTheme="minorHAnsi" w:cstheme="minorHAnsi"/>
        </w:rPr>
      </w:pPr>
    </w:p>
    <w:p w14:paraId="7725E8B2" w14:textId="21930BA1" w:rsidR="00DA2F79" w:rsidRPr="001277C9" w:rsidRDefault="00DA2F79" w:rsidP="006A6FAC">
      <w:pPr>
        <w:pStyle w:val="NoSpacing"/>
        <w:rPr>
          <w:rFonts w:asciiTheme="minorHAnsi" w:hAnsiTheme="minorHAnsi" w:cstheme="minorHAnsi"/>
          <w:color w:val="FF0000"/>
        </w:rPr>
      </w:pPr>
      <w:r w:rsidRPr="001277C9">
        <w:rPr>
          <w:rFonts w:asciiTheme="minorHAnsi" w:hAnsiTheme="minorHAnsi" w:cstheme="minorHAnsi"/>
          <w:color w:val="FF0000"/>
        </w:rPr>
        <w:t>EDO ACTION ITEMS:</w:t>
      </w:r>
    </w:p>
    <w:p w14:paraId="644C4DEF" w14:textId="6073B154" w:rsidR="00C45510" w:rsidRPr="001277C9" w:rsidRDefault="00DA2F79" w:rsidP="00577AC7">
      <w:pPr>
        <w:pStyle w:val="NoSpacing"/>
        <w:numPr>
          <w:ilvl w:val="0"/>
          <w:numId w:val="3"/>
        </w:numPr>
        <w:ind w:left="360"/>
        <w:rPr>
          <w:rFonts w:asciiTheme="minorHAnsi" w:hAnsiTheme="minorHAnsi" w:cstheme="minorHAnsi"/>
        </w:rPr>
      </w:pPr>
      <w:r w:rsidRPr="001277C9">
        <w:rPr>
          <w:rFonts w:asciiTheme="minorHAnsi" w:hAnsiTheme="minorHAnsi" w:cstheme="minorHAnsi"/>
        </w:rPr>
        <w:t xml:space="preserve">Revise the Whooping Crane Roost Site Selection Technical Report to incorporate </w:t>
      </w:r>
      <w:r w:rsidR="00EA530E" w:rsidRPr="001277C9">
        <w:rPr>
          <w:rFonts w:asciiTheme="minorHAnsi" w:hAnsiTheme="minorHAnsi" w:cstheme="minorHAnsi"/>
        </w:rPr>
        <w:t>TAC</w:t>
      </w:r>
      <w:r w:rsidRPr="001277C9">
        <w:rPr>
          <w:rFonts w:asciiTheme="minorHAnsi" w:hAnsiTheme="minorHAnsi" w:cstheme="minorHAnsi"/>
        </w:rPr>
        <w:t xml:space="preserve"> suggestions</w:t>
      </w:r>
      <w:r w:rsidR="001277C9">
        <w:rPr>
          <w:rFonts w:asciiTheme="minorHAnsi" w:hAnsiTheme="minorHAnsi" w:cstheme="minorHAnsi"/>
        </w:rPr>
        <w:t>.</w:t>
      </w:r>
    </w:p>
    <w:p w14:paraId="546E2929" w14:textId="0068EDDE" w:rsidR="00C45510" w:rsidRPr="001277C9" w:rsidRDefault="00DA2F79" w:rsidP="00577AC7">
      <w:pPr>
        <w:pStyle w:val="NoSpacing"/>
        <w:numPr>
          <w:ilvl w:val="0"/>
          <w:numId w:val="3"/>
        </w:numPr>
        <w:ind w:left="360"/>
        <w:rPr>
          <w:rFonts w:asciiTheme="minorHAnsi" w:hAnsiTheme="minorHAnsi" w:cstheme="minorHAnsi"/>
        </w:rPr>
      </w:pPr>
      <w:r w:rsidRPr="001277C9">
        <w:rPr>
          <w:rFonts w:asciiTheme="minorHAnsi" w:hAnsiTheme="minorHAnsi" w:cstheme="minorHAnsi"/>
        </w:rPr>
        <w:t xml:space="preserve">Provide </w:t>
      </w:r>
      <w:r w:rsidR="00EA530E" w:rsidRPr="001277C9">
        <w:rPr>
          <w:rFonts w:asciiTheme="minorHAnsi" w:hAnsiTheme="minorHAnsi" w:cstheme="minorHAnsi"/>
        </w:rPr>
        <w:t xml:space="preserve">a draft report with </w:t>
      </w:r>
      <w:r w:rsidR="0097113A" w:rsidRPr="001277C9">
        <w:rPr>
          <w:rFonts w:asciiTheme="minorHAnsi" w:hAnsiTheme="minorHAnsi" w:cstheme="minorHAnsi"/>
        </w:rPr>
        <w:t xml:space="preserve">revised </w:t>
      </w:r>
      <w:r w:rsidR="00EA530E" w:rsidRPr="001277C9">
        <w:rPr>
          <w:rFonts w:asciiTheme="minorHAnsi" w:hAnsiTheme="minorHAnsi" w:cstheme="minorHAnsi"/>
        </w:rPr>
        <w:t xml:space="preserve">methods, </w:t>
      </w:r>
      <w:r w:rsidR="007C462E" w:rsidRPr="001277C9">
        <w:rPr>
          <w:rFonts w:asciiTheme="minorHAnsi" w:hAnsiTheme="minorHAnsi" w:cstheme="minorHAnsi"/>
        </w:rPr>
        <w:t xml:space="preserve">figures and tables and results to TAC in </w:t>
      </w:r>
      <w:r w:rsidR="00EA530E" w:rsidRPr="001277C9">
        <w:rPr>
          <w:rFonts w:asciiTheme="minorHAnsi" w:hAnsiTheme="minorHAnsi" w:cstheme="minorHAnsi"/>
        </w:rPr>
        <w:t xml:space="preserve">April </w:t>
      </w:r>
      <w:r w:rsidR="007C462E" w:rsidRPr="001277C9">
        <w:rPr>
          <w:rFonts w:asciiTheme="minorHAnsi" w:hAnsiTheme="minorHAnsi" w:cstheme="minorHAnsi"/>
        </w:rPr>
        <w:t xml:space="preserve">2025 for feedback. </w:t>
      </w:r>
    </w:p>
    <w:p w14:paraId="3CEF6B7F" w14:textId="5D7F65BF" w:rsidR="000C1840" w:rsidRPr="001277C9" w:rsidRDefault="00EA530E" w:rsidP="00577AC7">
      <w:pPr>
        <w:pStyle w:val="NoSpacing"/>
        <w:numPr>
          <w:ilvl w:val="0"/>
          <w:numId w:val="3"/>
        </w:numPr>
        <w:ind w:left="360"/>
        <w:rPr>
          <w:rFonts w:asciiTheme="minorHAnsi" w:hAnsiTheme="minorHAnsi" w:cstheme="minorHAnsi"/>
        </w:rPr>
      </w:pPr>
      <w:r w:rsidRPr="001277C9">
        <w:rPr>
          <w:rFonts w:asciiTheme="minorHAnsi" w:hAnsiTheme="minorHAnsi" w:cstheme="minorHAnsi"/>
        </w:rPr>
        <w:t>P</w:t>
      </w:r>
      <w:r w:rsidR="0097113A" w:rsidRPr="001277C9">
        <w:rPr>
          <w:rFonts w:asciiTheme="minorHAnsi" w:hAnsiTheme="minorHAnsi" w:cstheme="minorHAnsi"/>
        </w:rPr>
        <w:t xml:space="preserve">ut together a group of TAC coauthors to </w:t>
      </w:r>
      <w:r w:rsidRPr="001277C9">
        <w:rPr>
          <w:rFonts w:asciiTheme="minorHAnsi" w:hAnsiTheme="minorHAnsi" w:cstheme="minorHAnsi"/>
        </w:rPr>
        <w:t>finalize the Technical Report</w:t>
      </w:r>
    </w:p>
    <w:p w14:paraId="60F1BFCE" w14:textId="1AD3829D" w:rsidR="0097113A" w:rsidRPr="001277C9" w:rsidRDefault="007C462E" w:rsidP="00577AC7">
      <w:pPr>
        <w:pStyle w:val="NoSpacing"/>
        <w:numPr>
          <w:ilvl w:val="0"/>
          <w:numId w:val="3"/>
        </w:numPr>
        <w:ind w:left="360"/>
        <w:rPr>
          <w:rFonts w:asciiTheme="minorHAnsi" w:hAnsiTheme="minorHAnsi" w:cstheme="minorHAnsi"/>
        </w:rPr>
      </w:pPr>
      <w:r w:rsidRPr="001277C9">
        <w:rPr>
          <w:rFonts w:asciiTheme="minorHAnsi" w:hAnsiTheme="minorHAnsi" w:cstheme="minorHAnsi"/>
        </w:rPr>
        <w:t xml:space="preserve">Work with </w:t>
      </w:r>
      <w:r w:rsidR="000C1840" w:rsidRPr="001277C9">
        <w:rPr>
          <w:rFonts w:asciiTheme="minorHAnsi" w:hAnsiTheme="minorHAnsi" w:cstheme="minorHAnsi"/>
        </w:rPr>
        <w:t xml:space="preserve">TAC work </w:t>
      </w:r>
      <w:r w:rsidRPr="001277C9">
        <w:rPr>
          <w:rFonts w:asciiTheme="minorHAnsi" w:hAnsiTheme="minorHAnsi" w:cstheme="minorHAnsi"/>
        </w:rPr>
        <w:t>group to rewrite introduction and discussion for a broader publication</w:t>
      </w:r>
    </w:p>
    <w:p w14:paraId="7C35E002" w14:textId="3A3B84F5" w:rsidR="00DA2F79" w:rsidRPr="001277C9" w:rsidRDefault="00C45510" w:rsidP="006A6FAC">
      <w:pPr>
        <w:pStyle w:val="NoSpacing"/>
        <w:rPr>
          <w:rFonts w:asciiTheme="minorHAnsi" w:hAnsiTheme="minorHAnsi" w:cstheme="minorHAnsi"/>
          <w:color w:val="FF0000"/>
        </w:rPr>
      </w:pPr>
      <w:r w:rsidRPr="001277C9">
        <w:rPr>
          <w:rFonts w:asciiTheme="minorHAnsi" w:hAnsiTheme="minorHAnsi" w:cstheme="minorHAnsi"/>
          <w:color w:val="FF0000"/>
        </w:rPr>
        <w:t>TAC ACTION ITEMS:</w:t>
      </w:r>
    </w:p>
    <w:p w14:paraId="73D110A0" w14:textId="77777777" w:rsidR="001277C9" w:rsidRPr="001277C9" w:rsidRDefault="001277C9" w:rsidP="00577AC7">
      <w:pPr>
        <w:pStyle w:val="NoSpacing"/>
        <w:numPr>
          <w:ilvl w:val="0"/>
          <w:numId w:val="3"/>
        </w:numPr>
        <w:ind w:left="360"/>
        <w:rPr>
          <w:rFonts w:asciiTheme="minorHAnsi" w:hAnsiTheme="minorHAnsi" w:cstheme="minorHAnsi"/>
        </w:rPr>
      </w:pPr>
      <w:r w:rsidRPr="001277C9">
        <w:rPr>
          <w:rFonts w:asciiTheme="minorHAnsi" w:hAnsiTheme="minorHAnsi" w:cstheme="minorHAnsi"/>
        </w:rPr>
        <w:t>Provide EDO with dates and shape files of management actions to create/maintain suitable on-channel roosting habitat for WC.</w:t>
      </w:r>
    </w:p>
    <w:p w14:paraId="72AA48CE" w14:textId="0DA511CA" w:rsidR="007C462E" w:rsidRPr="001277C9" w:rsidRDefault="001277C9" w:rsidP="00577AC7">
      <w:pPr>
        <w:pStyle w:val="NoSpacing"/>
        <w:numPr>
          <w:ilvl w:val="0"/>
          <w:numId w:val="3"/>
        </w:numPr>
        <w:ind w:left="360"/>
        <w:rPr>
          <w:rFonts w:asciiTheme="minorHAnsi" w:hAnsiTheme="minorHAnsi" w:cstheme="minorHAnsi"/>
        </w:rPr>
      </w:pPr>
      <w:r w:rsidRPr="001277C9">
        <w:rPr>
          <w:rFonts w:asciiTheme="minorHAnsi" w:hAnsiTheme="minorHAnsi" w:cstheme="minorHAnsi"/>
        </w:rPr>
        <w:t>Form work group to finalize Technical Report and develop publication</w:t>
      </w:r>
      <w:r w:rsidR="007C462E" w:rsidRPr="001277C9">
        <w:rPr>
          <w:rFonts w:asciiTheme="minorHAnsi" w:hAnsiTheme="minorHAnsi" w:cstheme="minorHAnsi"/>
        </w:rPr>
        <w:t>.</w:t>
      </w:r>
    </w:p>
    <w:p w14:paraId="2FCF8DBC" w14:textId="77777777" w:rsidR="00C45510" w:rsidRDefault="00C45510" w:rsidP="006A6FAC">
      <w:pPr>
        <w:pStyle w:val="NoSpacing"/>
        <w:rPr>
          <w:rFonts w:asciiTheme="minorHAnsi" w:hAnsiTheme="minorHAnsi" w:cstheme="minorHAnsi"/>
        </w:rPr>
      </w:pPr>
    </w:p>
    <w:p w14:paraId="04F00980" w14:textId="13859B99" w:rsidR="00DA2F79" w:rsidRDefault="0097113A" w:rsidP="006A6FAC">
      <w:pPr>
        <w:pStyle w:val="NoSpacing"/>
        <w:rPr>
          <w:rFonts w:asciiTheme="minorHAnsi" w:hAnsiTheme="minorHAnsi" w:cstheme="minorHAnsi"/>
        </w:rPr>
      </w:pPr>
      <w:r>
        <w:rPr>
          <w:rFonts w:asciiTheme="minorHAnsi" w:hAnsiTheme="minorHAnsi" w:cstheme="minorHAnsi"/>
        </w:rPr>
        <w:t xml:space="preserve">Document: </w:t>
      </w:r>
      <w:hyperlink r:id="rId22" w:history="1">
        <w:r w:rsidR="00247958">
          <w:rPr>
            <w:rStyle w:val="Hyperlink"/>
            <w:rFonts w:asciiTheme="minorHAnsi" w:hAnsiTheme="minorHAnsi" w:cstheme="minorHAnsi"/>
          </w:rPr>
          <w:t>10</w:t>
        </w:r>
        <w:r w:rsidRPr="0097113A">
          <w:rPr>
            <w:rStyle w:val="Hyperlink"/>
            <w:rFonts w:asciiTheme="minorHAnsi" w:hAnsiTheme="minorHAnsi" w:cstheme="minorHAnsi"/>
          </w:rPr>
          <w:t>_WC Roost Site Selection Update</w:t>
        </w:r>
      </w:hyperlink>
    </w:p>
    <w:p w14:paraId="12BD2BAD" w14:textId="28EEAB44" w:rsidR="00721550" w:rsidRPr="00EE161D" w:rsidRDefault="00721550" w:rsidP="006A6FAC">
      <w:pPr>
        <w:pStyle w:val="NoSpacing"/>
        <w:rPr>
          <w:rFonts w:asciiTheme="minorHAnsi" w:hAnsiTheme="minorHAnsi" w:cstheme="minorHAnsi"/>
        </w:rPr>
      </w:pPr>
    </w:p>
    <w:p w14:paraId="36116A73" w14:textId="77777777" w:rsidR="00AB5CE8" w:rsidRDefault="00AB5CE8" w:rsidP="00AB5CE8">
      <w:pPr>
        <w:pStyle w:val="NoSpacing"/>
        <w:rPr>
          <w:rFonts w:asciiTheme="minorHAnsi" w:hAnsiTheme="minorHAnsi" w:cstheme="minorHAnsi"/>
          <w:i/>
          <w:iCs/>
        </w:rPr>
      </w:pPr>
      <w:r>
        <w:rPr>
          <w:rFonts w:asciiTheme="minorHAnsi" w:hAnsiTheme="minorHAnsi" w:cstheme="minorHAnsi"/>
          <w:i/>
          <w:iCs/>
        </w:rPr>
        <w:t>SEASONAL PEAK FLOWS</w:t>
      </w:r>
    </w:p>
    <w:p w14:paraId="387C0D6E" w14:textId="2550CB7F" w:rsidR="00AB5CE8" w:rsidRDefault="00B46F5D" w:rsidP="00AB5CE8">
      <w:pPr>
        <w:pStyle w:val="NoSpacing"/>
        <w:rPr>
          <w:rFonts w:asciiTheme="minorHAnsi" w:hAnsiTheme="minorHAnsi" w:cstheme="minorHAnsi"/>
        </w:rPr>
      </w:pPr>
      <w:r>
        <w:rPr>
          <w:rFonts w:asciiTheme="minorHAnsi" w:hAnsiTheme="minorHAnsi" w:cstheme="minorHAnsi"/>
        </w:rPr>
        <w:t xml:space="preserve">Walters asked to put this agenda item before the germination suppression evaluation plan to provide context for that discussion. </w:t>
      </w:r>
      <w:r w:rsidR="00AB5CE8">
        <w:rPr>
          <w:rFonts w:asciiTheme="minorHAnsi" w:hAnsiTheme="minorHAnsi" w:cstheme="minorHAnsi"/>
        </w:rPr>
        <w:t>Farnsworth reviewed the information summarized in the peak flow memo.</w:t>
      </w:r>
      <w:r>
        <w:rPr>
          <w:rFonts w:asciiTheme="minorHAnsi" w:hAnsiTheme="minorHAnsi" w:cstheme="minorHAnsi"/>
        </w:rPr>
        <w:t xml:space="preserve"> He said this was a f</w:t>
      </w:r>
      <w:r w:rsidR="00AB5CE8">
        <w:rPr>
          <w:rFonts w:asciiTheme="minorHAnsi" w:hAnsiTheme="minorHAnsi" w:cstheme="minorHAnsi"/>
        </w:rPr>
        <w:t xml:space="preserve">irst draft, we can work further to change direction if needed. Jason said we haven’t </w:t>
      </w:r>
      <w:r>
        <w:rPr>
          <w:rFonts w:asciiTheme="minorHAnsi" w:hAnsiTheme="minorHAnsi" w:cstheme="minorHAnsi"/>
        </w:rPr>
        <w:t xml:space="preserve">added any </w:t>
      </w:r>
      <w:r w:rsidR="00AB5CE8">
        <w:rPr>
          <w:rFonts w:asciiTheme="minorHAnsi" w:hAnsiTheme="minorHAnsi" w:cstheme="minorHAnsi"/>
        </w:rPr>
        <w:t>data on peak flows</w:t>
      </w:r>
      <w:r>
        <w:rPr>
          <w:rFonts w:asciiTheme="minorHAnsi" w:hAnsiTheme="minorHAnsi" w:cstheme="minorHAnsi"/>
        </w:rPr>
        <w:t xml:space="preserve"> recently</w:t>
      </w:r>
      <w:r w:rsidR="00AB5CE8">
        <w:rPr>
          <w:rFonts w:asciiTheme="minorHAnsi" w:hAnsiTheme="minorHAnsi" w:cstheme="minorHAnsi"/>
        </w:rPr>
        <w:t>, so previous work</w:t>
      </w:r>
      <w:r>
        <w:rPr>
          <w:rFonts w:asciiTheme="minorHAnsi" w:hAnsiTheme="minorHAnsi" w:cstheme="minorHAnsi"/>
        </w:rPr>
        <w:t xml:space="preserve"> summarized in the memo and included as appendices represents our current </w:t>
      </w:r>
      <w:r w:rsidR="00AB5CE8">
        <w:rPr>
          <w:rFonts w:asciiTheme="minorHAnsi" w:hAnsiTheme="minorHAnsi" w:cstheme="minorHAnsi"/>
        </w:rPr>
        <w:t xml:space="preserve">state of knowledge. </w:t>
      </w:r>
      <w:r>
        <w:rPr>
          <w:rFonts w:asciiTheme="minorHAnsi" w:hAnsiTheme="minorHAnsi" w:cstheme="minorHAnsi"/>
        </w:rPr>
        <w:t>Germination suppression</w:t>
      </w:r>
      <w:r w:rsidR="00AB5CE8">
        <w:rPr>
          <w:rFonts w:asciiTheme="minorHAnsi" w:hAnsiTheme="minorHAnsi" w:cstheme="minorHAnsi"/>
        </w:rPr>
        <w:t xml:space="preserve"> flow</w:t>
      </w:r>
      <w:r>
        <w:rPr>
          <w:rFonts w:asciiTheme="minorHAnsi" w:hAnsiTheme="minorHAnsi" w:cstheme="minorHAnsi"/>
        </w:rPr>
        <w:t xml:space="preserve"> releases are</w:t>
      </w:r>
      <w:r w:rsidR="00AB5CE8">
        <w:rPr>
          <w:rFonts w:asciiTheme="minorHAnsi" w:hAnsiTheme="minorHAnsi" w:cstheme="minorHAnsi"/>
        </w:rPr>
        <w:t xml:space="preserve"> a different type of question – maintenance, not creation.</w:t>
      </w:r>
      <w:r>
        <w:rPr>
          <w:rFonts w:asciiTheme="minorHAnsi" w:hAnsiTheme="minorHAnsi" w:cstheme="minorHAnsi"/>
        </w:rPr>
        <w:t xml:space="preserve"> </w:t>
      </w:r>
      <w:r w:rsidR="00AB5CE8">
        <w:rPr>
          <w:rFonts w:asciiTheme="minorHAnsi" w:hAnsiTheme="minorHAnsi" w:cstheme="minorHAnsi"/>
        </w:rPr>
        <w:t xml:space="preserve">Walters </w:t>
      </w:r>
      <w:r>
        <w:rPr>
          <w:rFonts w:asciiTheme="minorHAnsi" w:hAnsiTheme="minorHAnsi" w:cstheme="minorHAnsi"/>
        </w:rPr>
        <w:t>said a</w:t>
      </w:r>
      <w:r w:rsidR="00AB5CE8">
        <w:rPr>
          <w:rFonts w:asciiTheme="minorHAnsi" w:hAnsiTheme="minorHAnsi" w:cstheme="minorHAnsi"/>
        </w:rPr>
        <w:t xml:space="preserve">s we move into </w:t>
      </w:r>
      <w:r>
        <w:rPr>
          <w:rFonts w:asciiTheme="minorHAnsi" w:hAnsiTheme="minorHAnsi" w:cstheme="minorHAnsi"/>
        </w:rPr>
        <w:t xml:space="preserve">Second </w:t>
      </w:r>
      <w:r w:rsidR="00AB5CE8">
        <w:rPr>
          <w:rFonts w:asciiTheme="minorHAnsi" w:hAnsiTheme="minorHAnsi" w:cstheme="minorHAnsi"/>
        </w:rPr>
        <w:t xml:space="preserve">Increment water discussions, </w:t>
      </w:r>
      <w:r>
        <w:rPr>
          <w:rFonts w:asciiTheme="minorHAnsi" w:hAnsiTheme="minorHAnsi" w:cstheme="minorHAnsi"/>
        </w:rPr>
        <w:t xml:space="preserve">he </w:t>
      </w:r>
      <w:r w:rsidR="00AB5CE8">
        <w:rPr>
          <w:rFonts w:asciiTheme="minorHAnsi" w:hAnsiTheme="minorHAnsi" w:cstheme="minorHAnsi"/>
        </w:rPr>
        <w:t xml:space="preserve">wants us to keep in mind the power of peak flows </w:t>
      </w:r>
      <w:r>
        <w:rPr>
          <w:rFonts w:asciiTheme="minorHAnsi" w:hAnsiTheme="minorHAnsi" w:cstheme="minorHAnsi"/>
        </w:rPr>
        <w:t xml:space="preserve">for improving channel conditions that favor target species </w:t>
      </w:r>
      <w:r w:rsidR="00AB5CE8">
        <w:rPr>
          <w:rFonts w:asciiTheme="minorHAnsi" w:hAnsiTheme="minorHAnsi" w:cstheme="minorHAnsi"/>
        </w:rPr>
        <w:t xml:space="preserve">versus just maintaining what </w:t>
      </w:r>
      <w:r>
        <w:rPr>
          <w:rFonts w:asciiTheme="minorHAnsi" w:hAnsiTheme="minorHAnsi" w:cstheme="minorHAnsi"/>
        </w:rPr>
        <w:t>we</w:t>
      </w:r>
      <w:r w:rsidR="00AB5CE8">
        <w:rPr>
          <w:rFonts w:asciiTheme="minorHAnsi" w:hAnsiTheme="minorHAnsi" w:cstheme="minorHAnsi"/>
        </w:rPr>
        <w:t xml:space="preserve"> have.</w:t>
      </w:r>
      <w:r>
        <w:rPr>
          <w:rFonts w:asciiTheme="minorHAnsi" w:hAnsiTheme="minorHAnsi" w:cstheme="minorHAnsi"/>
        </w:rPr>
        <w:t xml:space="preserve"> </w:t>
      </w:r>
      <w:r w:rsidR="00AB5CE8">
        <w:rPr>
          <w:rFonts w:asciiTheme="minorHAnsi" w:hAnsiTheme="minorHAnsi" w:cstheme="minorHAnsi"/>
        </w:rPr>
        <w:t xml:space="preserve">Farnsworth, Schellpeper, </w:t>
      </w:r>
      <w:r>
        <w:rPr>
          <w:rFonts w:asciiTheme="minorHAnsi" w:hAnsiTheme="minorHAnsi" w:cstheme="minorHAnsi"/>
        </w:rPr>
        <w:t xml:space="preserve">and </w:t>
      </w:r>
      <w:r w:rsidR="00AB5CE8">
        <w:rPr>
          <w:rFonts w:asciiTheme="minorHAnsi" w:hAnsiTheme="minorHAnsi" w:cstheme="minorHAnsi"/>
        </w:rPr>
        <w:t xml:space="preserve">Flyr asked about shifts in approaches favoring </w:t>
      </w:r>
      <w:r w:rsidR="00E77B6F">
        <w:rPr>
          <w:rFonts w:asciiTheme="minorHAnsi" w:hAnsiTheme="minorHAnsi" w:cstheme="minorHAnsi"/>
        </w:rPr>
        <w:t xml:space="preserve">the </w:t>
      </w:r>
      <w:r w:rsidR="00AB5CE8">
        <w:rPr>
          <w:rFonts w:asciiTheme="minorHAnsi" w:hAnsiTheme="minorHAnsi" w:cstheme="minorHAnsi"/>
        </w:rPr>
        <w:t>value of credits for water projects v</w:t>
      </w:r>
      <w:r>
        <w:rPr>
          <w:rFonts w:asciiTheme="minorHAnsi" w:hAnsiTheme="minorHAnsi" w:cstheme="minorHAnsi"/>
        </w:rPr>
        <w:t>ersus</w:t>
      </w:r>
      <w:r w:rsidR="00AB5CE8">
        <w:rPr>
          <w:rFonts w:asciiTheme="minorHAnsi" w:hAnsiTheme="minorHAnsi" w:cstheme="minorHAnsi"/>
        </w:rPr>
        <w:t xml:space="preserve"> water for </w:t>
      </w:r>
      <w:r>
        <w:rPr>
          <w:rFonts w:asciiTheme="minorHAnsi" w:hAnsiTheme="minorHAnsi" w:cstheme="minorHAnsi"/>
        </w:rPr>
        <w:t xml:space="preserve">improved </w:t>
      </w:r>
      <w:r w:rsidR="00AB5CE8">
        <w:rPr>
          <w:rFonts w:asciiTheme="minorHAnsi" w:hAnsiTheme="minorHAnsi" w:cstheme="minorHAnsi"/>
        </w:rPr>
        <w:t xml:space="preserve">channel conditions and target species benefits. </w:t>
      </w:r>
      <w:r w:rsidR="00E77B6F">
        <w:rPr>
          <w:rFonts w:asciiTheme="minorHAnsi" w:hAnsiTheme="minorHAnsi" w:cstheme="minorHAnsi"/>
        </w:rPr>
        <w:t xml:space="preserve">Flyr said retiming flows has been more difficult than originally expected. Excess flows have been few since 2018, and they usually occur during unfavorable times (winter) when ice is a problem. Schellpeper said it must be the right time and right amount of flow for long enough duration to even consider taking water out of the river for retiming or recharge. Schellpeper said Twin Platte and Tri Basin are looking for more places to recharge water. </w:t>
      </w:r>
      <w:r w:rsidR="00AB5CE8">
        <w:rPr>
          <w:rFonts w:asciiTheme="minorHAnsi" w:hAnsiTheme="minorHAnsi" w:cstheme="minorHAnsi"/>
        </w:rPr>
        <w:t xml:space="preserve">Mosier asked about considering how peak flows impact </w:t>
      </w:r>
      <w:r>
        <w:rPr>
          <w:rFonts w:asciiTheme="minorHAnsi" w:hAnsiTheme="minorHAnsi" w:cstheme="minorHAnsi"/>
        </w:rPr>
        <w:t xml:space="preserve">our </w:t>
      </w:r>
      <w:r w:rsidR="00AB5CE8">
        <w:rPr>
          <w:rFonts w:asciiTheme="minorHAnsi" w:hAnsiTheme="minorHAnsi" w:cstheme="minorHAnsi"/>
        </w:rPr>
        <w:t xml:space="preserve">ability to implement other projects. How do all these approaches move together? Farnsworth said it is the duration </w:t>
      </w:r>
      <w:r>
        <w:rPr>
          <w:rFonts w:asciiTheme="minorHAnsi" w:hAnsiTheme="minorHAnsi" w:cstheme="minorHAnsi"/>
        </w:rPr>
        <w:t xml:space="preserve">of peak flows </w:t>
      </w:r>
      <w:r w:rsidR="00AB5CE8">
        <w:rPr>
          <w:rFonts w:asciiTheme="minorHAnsi" w:hAnsiTheme="minorHAnsi" w:cstheme="minorHAnsi"/>
        </w:rPr>
        <w:t xml:space="preserve">that is important </w:t>
      </w:r>
      <w:r>
        <w:rPr>
          <w:rFonts w:asciiTheme="minorHAnsi" w:hAnsiTheme="minorHAnsi" w:cstheme="minorHAnsi"/>
        </w:rPr>
        <w:t>for</w:t>
      </w:r>
      <w:r w:rsidR="00AB5CE8">
        <w:rPr>
          <w:rFonts w:asciiTheme="minorHAnsi" w:hAnsiTheme="minorHAnsi" w:cstheme="minorHAnsi"/>
        </w:rPr>
        <w:t xml:space="preserve"> scour</w:t>
      </w:r>
      <w:r>
        <w:rPr>
          <w:rFonts w:asciiTheme="minorHAnsi" w:hAnsiTheme="minorHAnsi" w:cstheme="minorHAnsi"/>
        </w:rPr>
        <w:t>ing vegetation</w:t>
      </w:r>
      <w:r w:rsidR="00AB5CE8">
        <w:rPr>
          <w:rFonts w:asciiTheme="minorHAnsi" w:hAnsiTheme="minorHAnsi" w:cstheme="minorHAnsi"/>
        </w:rPr>
        <w:t xml:space="preserve">. Short duration high flows tend to deposit sand on top of bars and leave them higher for </w:t>
      </w:r>
      <w:r w:rsidR="00E77B6F">
        <w:rPr>
          <w:rFonts w:asciiTheme="minorHAnsi" w:hAnsiTheme="minorHAnsi" w:cstheme="minorHAnsi"/>
        </w:rPr>
        <w:t xml:space="preserve">continued </w:t>
      </w:r>
      <w:r w:rsidR="00AB5CE8">
        <w:rPr>
          <w:rFonts w:asciiTheme="minorHAnsi" w:hAnsiTheme="minorHAnsi" w:cstheme="minorHAnsi"/>
        </w:rPr>
        <w:t>vegetation growth.</w:t>
      </w:r>
    </w:p>
    <w:p w14:paraId="0A1BFDF2" w14:textId="77777777" w:rsidR="00AB5CE8" w:rsidRDefault="00AB5CE8" w:rsidP="00AB5CE8">
      <w:pPr>
        <w:pStyle w:val="NoSpacing"/>
        <w:rPr>
          <w:rFonts w:asciiTheme="minorHAnsi" w:hAnsiTheme="minorHAnsi" w:cstheme="minorHAnsi"/>
        </w:rPr>
      </w:pPr>
    </w:p>
    <w:p w14:paraId="6EE9DD3E" w14:textId="6ADA630A" w:rsidR="00AB5CE8" w:rsidRDefault="00AB5CE8" w:rsidP="00AB5CE8">
      <w:pPr>
        <w:pStyle w:val="NoSpacing"/>
        <w:rPr>
          <w:rFonts w:asciiTheme="minorHAnsi" w:hAnsiTheme="minorHAnsi" w:cstheme="minorHAnsi"/>
          <w:color w:val="FF0000"/>
        </w:rPr>
      </w:pPr>
      <w:r w:rsidRPr="0097113A">
        <w:rPr>
          <w:rFonts w:asciiTheme="minorHAnsi" w:hAnsiTheme="minorHAnsi" w:cstheme="minorHAnsi"/>
          <w:color w:val="FF0000"/>
        </w:rPr>
        <w:t>EDO ACTION ITEM:</w:t>
      </w:r>
    </w:p>
    <w:p w14:paraId="4FF39509" w14:textId="38164441" w:rsidR="00AB5CE8" w:rsidRPr="00E77B6F" w:rsidRDefault="00E77B6F" w:rsidP="00E77B6F">
      <w:pPr>
        <w:pStyle w:val="NoSpacing"/>
        <w:numPr>
          <w:ilvl w:val="0"/>
          <w:numId w:val="3"/>
        </w:numPr>
        <w:ind w:left="360"/>
        <w:rPr>
          <w:rFonts w:asciiTheme="minorHAnsi" w:hAnsiTheme="minorHAnsi" w:cstheme="minorHAnsi"/>
        </w:rPr>
      </w:pPr>
      <w:r>
        <w:rPr>
          <w:rFonts w:asciiTheme="minorHAnsi" w:hAnsiTheme="minorHAnsi" w:cstheme="minorHAnsi"/>
        </w:rPr>
        <w:t>Bring seasonal peak flow memo forward to the GC meeting in March</w:t>
      </w:r>
    </w:p>
    <w:p w14:paraId="4EA966D7" w14:textId="77777777" w:rsidR="00AB5CE8" w:rsidRDefault="00AB5CE8" w:rsidP="00AB5CE8">
      <w:pPr>
        <w:pStyle w:val="NoSpacing"/>
        <w:rPr>
          <w:rFonts w:asciiTheme="minorHAnsi" w:hAnsiTheme="minorHAnsi" w:cstheme="minorHAnsi"/>
        </w:rPr>
      </w:pPr>
    </w:p>
    <w:p w14:paraId="53DB2783" w14:textId="33852E7E" w:rsidR="00AB5CE8" w:rsidRPr="00305860" w:rsidRDefault="00AB5CE8" w:rsidP="00AB5CE8">
      <w:pPr>
        <w:pStyle w:val="NoSpacing"/>
        <w:rPr>
          <w:rFonts w:asciiTheme="minorHAnsi" w:hAnsiTheme="minorHAnsi" w:cstheme="minorHAnsi"/>
        </w:rPr>
      </w:pPr>
      <w:r>
        <w:rPr>
          <w:rFonts w:asciiTheme="minorHAnsi" w:hAnsiTheme="minorHAnsi" w:cstheme="minorHAnsi"/>
        </w:rPr>
        <w:t>Document:</w:t>
      </w:r>
      <w:r w:rsidR="00E77B6F">
        <w:rPr>
          <w:rFonts w:asciiTheme="minorHAnsi" w:hAnsiTheme="minorHAnsi" w:cstheme="minorHAnsi"/>
        </w:rPr>
        <w:t xml:space="preserve"> </w:t>
      </w:r>
      <w:hyperlink r:id="rId23" w:history="1">
        <w:r w:rsidR="00E77B6F" w:rsidRPr="00E77B6F">
          <w:rPr>
            <w:rStyle w:val="Hyperlink"/>
            <w:rFonts w:asciiTheme="minorHAnsi" w:hAnsiTheme="minorHAnsi" w:cstheme="minorHAnsi"/>
          </w:rPr>
          <w:t>13_Peak Flow Memorandum Feb 2025 TAC</w:t>
        </w:r>
      </w:hyperlink>
    </w:p>
    <w:p w14:paraId="6B9F00C4" w14:textId="77777777" w:rsidR="00AB5CE8" w:rsidRDefault="00AB5CE8" w:rsidP="006A6FAC">
      <w:pPr>
        <w:pStyle w:val="NoSpacing"/>
        <w:rPr>
          <w:rFonts w:asciiTheme="minorHAnsi" w:hAnsiTheme="minorHAnsi" w:cstheme="minorHAnsi"/>
          <w:i/>
          <w:iCs/>
        </w:rPr>
      </w:pPr>
    </w:p>
    <w:p w14:paraId="29E90A6A" w14:textId="087AD737" w:rsidR="00247958" w:rsidRDefault="00247958" w:rsidP="006A6FAC">
      <w:pPr>
        <w:pStyle w:val="NoSpacing"/>
        <w:rPr>
          <w:rFonts w:asciiTheme="minorHAnsi" w:hAnsiTheme="minorHAnsi" w:cstheme="minorHAnsi"/>
          <w:i/>
          <w:iCs/>
        </w:rPr>
      </w:pPr>
      <w:r>
        <w:rPr>
          <w:rFonts w:asciiTheme="minorHAnsi" w:hAnsiTheme="minorHAnsi" w:cstheme="minorHAnsi"/>
          <w:i/>
          <w:iCs/>
        </w:rPr>
        <w:lastRenderedPageBreak/>
        <w:t>GERMINATION SUPPRESSION EVALUATION OF EFFECTIVENESS</w:t>
      </w:r>
    </w:p>
    <w:p w14:paraId="01E4B589" w14:textId="3E321F40" w:rsidR="001C163B" w:rsidRDefault="00AB5CE8" w:rsidP="006A6FAC">
      <w:pPr>
        <w:pStyle w:val="NoSpacing"/>
        <w:rPr>
          <w:rFonts w:asciiTheme="minorHAnsi" w:hAnsiTheme="minorHAnsi" w:cstheme="minorHAnsi"/>
        </w:rPr>
      </w:pPr>
      <w:r>
        <w:rPr>
          <w:rFonts w:asciiTheme="minorHAnsi" w:hAnsiTheme="minorHAnsi" w:cstheme="minorHAnsi"/>
        </w:rPr>
        <w:t xml:space="preserve">Lewis </w:t>
      </w:r>
      <w:r w:rsidR="00C277D0">
        <w:rPr>
          <w:rFonts w:asciiTheme="minorHAnsi" w:hAnsiTheme="minorHAnsi" w:cstheme="minorHAnsi"/>
        </w:rPr>
        <w:t xml:space="preserve">reviewed a data analysis plan with </w:t>
      </w:r>
      <w:r>
        <w:rPr>
          <w:rFonts w:asciiTheme="minorHAnsi" w:hAnsiTheme="minorHAnsi" w:cstheme="minorHAnsi"/>
        </w:rPr>
        <w:t>multiple lines of evidence at different scales for evaluating the effectiveness of germination suppression releases.</w:t>
      </w:r>
      <w:r w:rsidR="00C277D0">
        <w:rPr>
          <w:rFonts w:asciiTheme="minorHAnsi" w:hAnsiTheme="minorHAnsi" w:cstheme="minorHAnsi"/>
        </w:rPr>
        <w:t xml:space="preserve"> The EDO is checking in with the TAC at this point in the process to determine whether the TAC wants the EDO to move forward with the analysis presented and develop a draft report or slow down and form a TAC work group to </w:t>
      </w:r>
      <w:r w:rsidR="00D43DAF">
        <w:rPr>
          <w:rFonts w:asciiTheme="minorHAnsi" w:hAnsiTheme="minorHAnsi" w:cstheme="minorHAnsi"/>
        </w:rPr>
        <w:t xml:space="preserve">become more familiar with the methods proposed, provide feedback and guide the process moving forward. </w:t>
      </w:r>
      <w:r w:rsidR="001C163B">
        <w:rPr>
          <w:rFonts w:asciiTheme="minorHAnsi" w:hAnsiTheme="minorHAnsi" w:cstheme="minorHAnsi"/>
        </w:rPr>
        <w:t>Mosier</w:t>
      </w:r>
      <w:r w:rsidR="00D43DAF">
        <w:rPr>
          <w:rFonts w:asciiTheme="minorHAnsi" w:hAnsiTheme="minorHAnsi" w:cstheme="minorHAnsi"/>
        </w:rPr>
        <w:t xml:space="preserve"> asked for clarification about the lack of connection between bulk flow metrics and vegetation growth. Lewis said those bulk metrics do not</w:t>
      </w:r>
      <w:r w:rsidR="001C163B">
        <w:rPr>
          <w:rFonts w:asciiTheme="minorHAnsi" w:hAnsiTheme="minorHAnsi" w:cstheme="minorHAnsi"/>
        </w:rPr>
        <w:t xml:space="preserve"> get at process.</w:t>
      </w:r>
      <w:r w:rsidR="00D43DAF">
        <w:rPr>
          <w:rFonts w:asciiTheme="minorHAnsi" w:hAnsiTheme="minorHAnsi" w:cstheme="minorHAnsi"/>
        </w:rPr>
        <w:t xml:space="preserve"> You need the frequency and duration of flow as well as its distribution over channel morphology, which is directly tied to vegetative process. </w:t>
      </w:r>
      <w:r w:rsidR="001C163B">
        <w:rPr>
          <w:rFonts w:asciiTheme="minorHAnsi" w:hAnsiTheme="minorHAnsi" w:cstheme="minorHAnsi"/>
        </w:rPr>
        <w:t xml:space="preserve">Rabbe </w:t>
      </w:r>
      <w:r w:rsidR="00D43DAF">
        <w:rPr>
          <w:rFonts w:asciiTheme="minorHAnsi" w:hAnsiTheme="minorHAnsi" w:cstheme="minorHAnsi"/>
        </w:rPr>
        <w:t>said the</w:t>
      </w:r>
      <w:r w:rsidR="001C163B">
        <w:rPr>
          <w:rFonts w:asciiTheme="minorHAnsi" w:hAnsiTheme="minorHAnsi" w:cstheme="minorHAnsi"/>
        </w:rPr>
        <w:t xml:space="preserve"> initial purpose </w:t>
      </w:r>
      <w:r w:rsidR="00D43DAF">
        <w:rPr>
          <w:rFonts w:asciiTheme="minorHAnsi" w:hAnsiTheme="minorHAnsi" w:cstheme="minorHAnsi"/>
        </w:rPr>
        <w:t xml:space="preserve">was </w:t>
      </w:r>
      <w:r w:rsidR="001C163B">
        <w:rPr>
          <w:rFonts w:asciiTheme="minorHAnsi" w:hAnsiTheme="minorHAnsi" w:cstheme="minorHAnsi"/>
        </w:rPr>
        <w:t>based upon cottonwood</w:t>
      </w:r>
      <w:r w:rsidR="00D43DAF">
        <w:rPr>
          <w:rFonts w:asciiTheme="minorHAnsi" w:hAnsiTheme="minorHAnsi" w:cstheme="minorHAnsi"/>
        </w:rPr>
        <w:t>s</w:t>
      </w:r>
      <w:r w:rsidR="001C163B">
        <w:rPr>
          <w:rFonts w:asciiTheme="minorHAnsi" w:hAnsiTheme="minorHAnsi" w:cstheme="minorHAnsi"/>
        </w:rPr>
        <w:t xml:space="preserve"> and willows. </w:t>
      </w:r>
      <w:r w:rsidR="00D43DAF">
        <w:rPr>
          <w:rFonts w:asciiTheme="minorHAnsi" w:hAnsiTheme="minorHAnsi" w:cstheme="minorHAnsi"/>
        </w:rPr>
        <w:t>The presented plan seems</w:t>
      </w:r>
      <w:r w:rsidR="001C163B">
        <w:rPr>
          <w:rFonts w:asciiTheme="minorHAnsi" w:hAnsiTheme="minorHAnsi" w:cstheme="minorHAnsi"/>
        </w:rPr>
        <w:t xml:space="preserve"> like </w:t>
      </w:r>
      <w:r w:rsidR="00D43DAF">
        <w:rPr>
          <w:rFonts w:asciiTheme="minorHAnsi" w:hAnsiTheme="minorHAnsi" w:cstheme="minorHAnsi"/>
        </w:rPr>
        <w:t xml:space="preserve">it is </w:t>
      </w:r>
      <w:r w:rsidR="001C163B">
        <w:rPr>
          <w:rFonts w:asciiTheme="minorHAnsi" w:hAnsiTheme="minorHAnsi" w:cstheme="minorHAnsi"/>
        </w:rPr>
        <w:t>trying to explain annual vegetation</w:t>
      </w:r>
      <w:r w:rsidR="00D43DAF">
        <w:rPr>
          <w:rFonts w:asciiTheme="minorHAnsi" w:hAnsiTheme="minorHAnsi" w:cstheme="minorHAnsi"/>
        </w:rPr>
        <w:t>, but the problem is not annual vegetation that ice scours over winter. A s</w:t>
      </w:r>
      <w:r w:rsidR="001C163B">
        <w:rPr>
          <w:rFonts w:asciiTheme="minorHAnsi" w:hAnsiTheme="minorHAnsi" w:cstheme="minorHAnsi"/>
        </w:rPr>
        <w:t xml:space="preserve">ingle </w:t>
      </w:r>
      <w:r w:rsidR="00D43DAF">
        <w:rPr>
          <w:rFonts w:asciiTheme="minorHAnsi" w:hAnsiTheme="minorHAnsi" w:cstheme="minorHAnsi"/>
        </w:rPr>
        <w:t xml:space="preserve">annual </w:t>
      </w:r>
      <w:r w:rsidR="001C163B">
        <w:rPr>
          <w:rFonts w:asciiTheme="minorHAnsi" w:hAnsiTheme="minorHAnsi" w:cstheme="minorHAnsi"/>
        </w:rPr>
        <w:t>snapshot as presented doesn’t give us the story of things we are intending to move the needle on</w:t>
      </w:r>
      <w:r w:rsidR="00D43DAF">
        <w:rPr>
          <w:rFonts w:asciiTheme="minorHAnsi" w:hAnsiTheme="minorHAnsi" w:cstheme="minorHAnsi"/>
        </w:rPr>
        <w:t xml:space="preserve">. </w:t>
      </w:r>
      <w:r w:rsidR="001C163B">
        <w:rPr>
          <w:rFonts w:asciiTheme="minorHAnsi" w:hAnsiTheme="minorHAnsi" w:cstheme="minorHAnsi"/>
        </w:rPr>
        <w:t>Brei/Lewis</w:t>
      </w:r>
      <w:r w:rsidR="00D43DAF">
        <w:rPr>
          <w:rFonts w:asciiTheme="minorHAnsi" w:hAnsiTheme="minorHAnsi" w:cstheme="minorHAnsi"/>
        </w:rPr>
        <w:t xml:space="preserve"> said we </w:t>
      </w:r>
      <w:r w:rsidR="001C163B">
        <w:rPr>
          <w:rFonts w:asciiTheme="minorHAnsi" w:hAnsiTheme="minorHAnsi" w:cstheme="minorHAnsi"/>
        </w:rPr>
        <w:t xml:space="preserve">can </w:t>
      </w:r>
      <w:r w:rsidR="00B301B6">
        <w:rPr>
          <w:rFonts w:asciiTheme="minorHAnsi" w:hAnsiTheme="minorHAnsi" w:cstheme="minorHAnsi"/>
        </w:rPr>
        <w:t xml:space="preserve">use same tool to </w:t>
      </w:r>
      <w:r w:rsidR="001C163B">
        <w:rPr>
          <w:rFonts w:asciiTheme="minorHAnsi" w:hAnsiTheme="minorHAnsi" w:cstheme="minorHAnsi"/>
        </w:rPr>
        <w:t xml:space="preserve">evaluate </w:t>
      </w:r>
      <w:r w:rsidR="00D43DAF">
        <w:rPr>
          <w:rFonts w:asciiTheme="minorHAnsi" w:hAnsiTheme="minorHAnsi" w:cstheme="minorHAnsi"/>
        </w:rPr>
        <w:t xml:space="preserve">the </w:t>
      </w:r>
      <w:r w:rsidR="001C163B">
        <w:rPr>
          <w:rFonts w:asciiTheme="minorHAnsi" w:hAnsiTheme="minorHAnsi" w:cstheme="minorHAnsi"/>
        </w:rPr>
        <w:t>transition from low to high veg</w:t>
      </w:r>
      <w:r w:rsidR="00D43DAF">
        <w:rPr>
          <w:rFonts w:asciiTheme="minorHAnsi" w:hAnsiTheme="minorHAnsi" w:cstheme="minorHAnsi"/>
        </w:rPr>
        <w:t>etations</w:t>
      </w:r>
      <w:r w:rsidR="001C163B">
        <w:rPr>
          <w:rFonts w:asciiTheme="minorHAnsi" w:hAnsiTheme="minorHAnsi" w:cstheme="minorHAnsi"/>
        </w:rPr>
        <w:t xml:space="preserve"> consistent </w:t>
      </w:r>
      <w:r w:rsidR="00D43DAF">
        <w:rPr>
          <w:rFonts w:asciiTheme="minorHAnsi" w:hAnsiTheme="minorHAnsi" w:cstheme="minorHAnsi"/>
        </w:rPr>
        <w:t xml:space="preserve">with </w:t>
      </w:r>
      <w:r w:rsidR="001C163B">
        <w:rPr>
          <w:rFonts w:asciiTheme="minorHAnsi" w:hAnsiTheme="minorHAnsi" w:cstheme="minorHAnsi"/>
        </w:rPr>
        <w:t xml:space="preserve">succession that obstructs the channel. Rabbe noted germination suppression rarely is 1500 </w:t>
      </w:r>
      <w:proofErr w:type="spellStart"/>
      <w:r w:rsidR="001C163B">
        <w:rPr>
          <w:rFonts w:asciiTheme="minorHAnsi" w:hAnsiTheme="minorHAnsi" w:cstheme="minorHAnsi"/>
        </w:rPr>
        <w:t>cfs</w:t>
      </w:r>
      <w:proofErr w:type="spellEnd"/>
      <w:r w:rsidR="001C163B">
        <w:rPr>
          <w:rFonts w:asciiTheme="minorHAnsi" w:hAnsiTheme="minorHAnsi" w:cstheme="minorHAnsi"/>
        </w:rPr>
        <w:t xml:space="preserve">. </w:t>
      </w:r>
      <w:r w:rsidR="00B301B6">
        <w:rPr>
          <w:rFonts w:asciiTheme="minorHAnsi" w:hAnsiTheme="minorHAnsi" w:cstheme="minorHAnsi"/>
        </w:rPr>
        <w:t xml:space="preserve">He asked if </w:t>
      </w:r>
      <w:r w:rsidR="001C163B">
        <w:rPr>
          <w:rFonts w:asciiTheme="minorHAnsi" w:hAnsiTheme="minorHAnsi" w:cstheme="minorHAnsi"/>
        </w:rPr>
        <w:t xml:space="preserve">annual differences in our ability to put 1500 </w:t>
      </w:r>
      <w:proofErr w:type="spellStart"/>
      <w:r w:rsidR="001C163B">
        <w:rPr>
          <w:rFonts w:asciiTheme="minorHAnsi" w:hAnsiTheme="minorHAnsi" w:cstheme="minorHAnsi"/>
        </w:rPr>
        <w:t>cfs</w:t>
      </w:r>
      <w:proofErr w:type="spellEnd"/>
      <w:r w:rsidR="001C163B">
        <w:rPr>
          <w:rFonts w:asciiTheme="minorHAnsi" w:hAnsiTheme="minorHAnsi" w:cstheme="minorHAnsi"/>
        </w:rPr>
        <w:t xml:space="preserve"> down the channel</w:t>
      </w:r>
      <w:r w:rsidR="00B301B6">
        <w:rPr>
          <w:rFonts w:asciiTheme="minorHAnsi" w:hAnsiTheme="minorHAnsi" w:cstheme="minorHAnsi"/>
        </w:rPr>
        <w:t>, different patterns of flow release,</w:t>
      </w:r>
      <w:r w:rsidR="001C163B">
        <w:rPr>
          <w:rFonts w:asciiTheme="minorHAnsi" w:hAnsiTheme="minorHAnsi" w:cstheme="minorHAnsi"/>
        </w:rPr>
        <w:t xml:space="preserve"> be considered?</w:t>
      </w:r>
      <w:r w:rsidR="00B301B6">
        <w:rPr>
          <w:rFonts w:asciiTheme="minorHAnsi" w:hAnsiTheme="minorHAnsi" w:cstheme="minorHAnsi"/>
        </w:rPr>
        <w:t xml:space="preserve"> Lewis said yes. We will quantify germination suppression contributions to flow and the conditions during the timing of each release.</w:t>
      </w:r>
      <w:r w:rsidR="001C163B">
        <w:rPr>
          <w:rFonts w:asciiTheme="minorHAnsi" w:hAnsiTheme="minorHAnsi" w:cstheme="minorHAnsi"/>
        </w:rPr>
        <w:t xml:space="preserve"> Ostrom asked how </w:t>
      </w:r>
      <w:r w:rsidR="00B301B6">
        <w:rPr>
          <w:rFonts w:asciiTheme="minorHAnsi" w:hAnsiTheme="minorHAnsi" w:cstheme="minorHAnsi"/>
        </w:rPr>
        <w:t xml:space="preserve">results from this analysis will </w:t>
      </w:r>
      <w:r w:rsidR="001C163B">
        <w:rPr>
          <w:rFonts w:asciiTheme="minorHAnsi" w:hAnsiTheme="minorHAnsi" w:cstheme="minorHAnsi"/>
        </w:rPr>
        <w:t xml:space="preserve">expand on the conclusions made </w:t>
      </w:r>
      <w:r w:rsidR="00B301B6">
        <w:rPr>
          <w:rFonts w:asciiTheme="minorHAnsi" w:hAnsiTheme="minorHAnsi" w:cstheme="minorHAnsi"/>
        </w:rPr>
        <w:t>in Appendix 2 of the</w:t>
      </w:r>
      <w:r w:rsidR="001C163B">
        <w:rPr>
          <w:rFonts w:asciiTheme="minorHAnsi" w:hAnsiTheme="minorHAnsi" w:cstheme="minorHAnsi"/>
        </w:rPr>
        <w:t xml:space="preserve"> peak flow mem</w:t>
      </w:r>
      <w:r w:rsidR="00440C1D">
        <w:rPr>
          <w:rFonts w:asciiTheme="minorHAnsi" w:hAnsiTheme="minorHAnsi" w:cstheme="minorHAnsi"/>
        </w:rPr>
        <w:t xml:space="preserve">o </w:t>
      </w:r>
      <w:r w:rsidR="00B301B6">
        <w:rPr>
          <w:rFonts w:asciiTheme="minorHAnsi" w:hAnsiTheme="minorHAnsi" w:cstheme="minorHAnsi"/>
        </w:rPr>
        <w:t xml:space="preserve">– what the channel width model predicted </w:t>
      </w:r>
      <w:r w:rsidR="00440C1D">
        <w:rPr>
          <w:rFonts w:asciiTheme="minorHAnsi" w:hAnsiTheme="minorHAnsi" w:cstheme="minorHAnsi"/>
        </w:rPr>
        <w:t xml:space="preserve">about what </w:t>
      </w:r>
      <w:r w:rsidR="00B301B6">
        <w:rPr>
          <w:rFonts w:asciiTheme="minorHAnsi" w:hAnsiTheme="minorHAnsi" w:cstheme="minorHAnsi"/>
        </w:rPr>
        <w:t xml:space="preserve">would </w:t>
      </w:r>
      <w:r w:rsidR="00440C1D">
        <w:rPr>
          <w:rFonts w:asciiTheme="minorHAnsi" w:hAnsiTheme="minorHAnsi" w:cstheme="minorHAnsi"/>
        </w:rPr>
        <w:t xml:space="preserve">happen to the channel with </w:t>
      </w:r>
      <w:r w:rsidR="00B301B6">
        <w:rPr>
          <w:rFonts w:asciiTheme="minorHAnsi" w:hAnsiTheme="minorHAnsi" w:cstheme="minorHAnsi"/>
        </w:rPr>
        <w:t xml:space="preserve">and without </w:t>
      </w:r>
      <w:r w:rsidR="00440C1D">
        <w:rPr>
          <w:rFonts w:asciiTheme="minorHAnsi" w:hAnsiTheme="minorHAnsi" w:cstheme="minorHAnsi"/>
        </w:rPr>
        <w:t>germination suppression.</w:t>
      </w:r>
      <w:r w:rsidR="00B301B6">
        <w:rPr>
          <w:rFonts w:asciiTheme="minorHAnsi" w:hAnsiTheme="minorHAnsi" w:cstheme="minorHAnsi"/>
        </w:rPr>
        <w:t xml:space="preserve"> </w:t>
      </w:r>
      <w:r w:rsidR="00440C1D">
        <w:rPr>
          <w:rFonts w:asciiTheme="minorHAnsi" w:hAnsiTheme="minorHAnsi" w:cstheme="minorHAnsi"/>
        </w:rPr>
        <w:t xml:space="preserve">Farnsworth </w:t>
      </w:r>
      <w:r w:rsidR="00B301B6">
        <w:rPr>
          <w:rFonts w:asciiTheme="minorHAnsi" w:hAnsiTheme="minorHAnsi" w:cstheme="minorHAnsi"/>
        </w:rPr>
        <w:t xml:space="preserve">said we will </w:t>
      </w:r>
      <w:r w:rsidR="00440C1D">
        <w:rPr>
          <w:rFonts w:asciiTheme="minorHAnsi" w:hAnsiTheme="minorHAnsi" w:cstheme="minorHAnsi"/>
        </w:rPr>
        <w:t>add</w:t>
      </w:r>
      <w:r w:rsidR="00B301B6">
        <w:rPr>
          <w:rFonts w:asciiTheme="minorHAnsi" w:hAnsiTheme="minorHAnsi" w:cstheme="minorHAnsi"/>
        </w:rPr>
        <w:t xml:space="preserve"> the data from years when</w:t>
      </w:r>
      <w:r w:rsidR="00440C1D">
        <w:rPr>
          <w:rFonts w:asciiTheme="minorHAnsi" w:hAnsiTheme="minorHAnsi" w:cstheme="minorHAnsi"/>
        </w:rPr>
        <w:t xml:space="preserve"> germination suppression </w:t>
      </w:r>
      <w:r w:rsidR="00B301B6">
        <w:rPr>
          <w:rFonts w:asciiTheme="minorHAnsi" w:hAnsiTheme="minorHAnsi" w:cstheme="minorHAnsi"/>
        </w:rPr>
        <w:t>was</w:t>
      </w:r>
      <w:r w:rsidR="00440C1D">
        <w:rPr>
          <w:rFonts w:asciiTheme="minorHAnsi" w:hAnsiTheme="minorHAnsi" w:cstheme="minorHAnsi"/>
        </w:rPr>
        <w:t xml:space="preserve"> implement</w:t>
      </w:r>
      <w:r w:rsidR="00B301B6">
        <w:rPr>
          <w:rFonts w:asciiTheme="minorHAnsi" w:hAnsiTheme="minorHAnsi" w:cstheme="minorHAnsi"/>
        </w:rPr>
        <w:t>ed</w:t>
      </w:r>
      <w:r w:rsidR="00440C1D">
        <w:rPr>
          <w:rFonts w:asciiTheme="minorHAnsi" w:hAnsiTheme="minorHAnsi" w:cstheme="minorHAnsi"/>
        </w:rPr>
        <w:t xml:space="preserve"> to the model and compare it to original model </w:t>
      </w:r>
      <w:r w:rsidR="00B301B6">
        <w:rPr>
          <w:rFonts w:asciiTheme="minorHAnsi" w:hAnsiTheme="minorHAnsi" w:cstheme="minorHAnsi"/>
        </w:rPr>
        <w:t xml:space="preserve">to assess whether our original model prediction was </w:t>
      </w:r>
      <w:r w:rsidR="00FA7791">
        <w:rPr>
          <w:rFonts w:asciiTheme="minorHAnsi" w:hAnsiTheme="minorHAnsi" w:cstheme="minorHAnsi"/>
        </w:rPr>
        <w:t>right or</w:t>
      </w:r>
      <w:r w:rsidR="00440C1D">
        <w:rPr>
          <w:rFonts w:asciiTheme="minorHAnsi" w:hAnsiTheme="minorHAnsi" w:cstheme="minorHAnsi"/>
        </w:rPr>
        <w:t xml:space="preserve"> is the benefit to </w:t>
      </w:r>
      <w:r w:rsidR="00B301B6">
        <w:rPr>
          <w:rFonts w:asciiTheme="minorHAnsi" w:hAnsiTheme="minorHAnsi" w:cstheme="minorHAnsi"/>
        </w:rPr>
        <w:t>germination suppression</w:t>
      </w:r>
      <w:r w:rsidR="00440C1D">
        <w:rPr>
          <w:rFonts w:asciiTheme="minorHAnsi" w:hAnsiTheme="minorHAnsi" w:cstheme="minorHAnsi"/>
        </w:rPr>
        <w:t xml:space="preserve"> </w:t>
      </w:r>
      <w:r w:rsidR="00B301B6">
        <w:rPr>
          <w:rFonts w:asciiTheme="minorHAnsi" w:hAnsiTheme="minorHAnsi" w:cstheme="minorHAnsi"/>
        </w:rPr>
        <w:t xml:space="preserve">more or </w:t>
      </w:r>
      <w:r w:rsidR="00440C1D">
        <w:rPr>
          <w:rFonts w:asciiTheme="minorHAnsi" w:hAnsiTheme="minorHAnsi" w:cstheme="minorHAnsi"/>
        </w:rPr>
        <w:t>less than predicted.</w:t>
      </w:r>
      <w:r w:rsidR="003C1CEC">
        <w:rPr>
          <w:rFonts w:asciiTheme="minorHAnsi" w:hAnsiTheme="minorHAnsi" w:cstheme="minorHAnsi"/>
        </w:rPr>
        <w:t xml:space="preserve"> </w:t>
      </w:r>
      <w:r w:rsidR="00B301B6">
        <w:rPr>
          <w:rFonts w:asciiTheme="minorHAnsi" w:hAnsiTheme="minorHAnsi" w:cstheme="minorHAnsi"/>
        </w:rPr>
        <w:t>Lewis said the channel width model can provide an estimate of the effect of germination suppression flow releases while accounting for other factors. Lewis’</w:t>
      </w:r>
      <w:r w:rsidR="003C1CEC">
        <w:rPr>
          <w:rFonts w:asciiTheme="minorHAnsi" w:hAnsiTheme="minorHAnsi" w:cstheme="minorHAnsi"/>
        </w:rPr>
        <w:t xml:space="preserve"> work is a validation of </w:t>
      </w:r>
      <w:r w:rsidR="00B301B6">
        <w:rPr>
          <w:rFonts w:asciiTheme="minorHAnsi" w:hAnsiTheme="minorHAnsi" w:cstheme="minorHAnsi"/>
        </w:rPr>
        <w:t>mechanism</w:t>
      </w:r>
      <w:r w:rsidR="003C1CEC">
        <w:rPr>
          <w:rFonts w:asciiTheme="minorHAnsi" w:hAnsiTheme="minorHAnsi" w:cstheme="minorHAnsi"/>
        </w:rPr>
        <w:t xml:space="preserve"> (smaller scale) to support that model (larger scale). Farnsworth </w:t>
      </w:r>
      <w:r w:rsidR="00C628CF">
        <w:rPr>
          <w:rFonts w:asciiTheme="minorHAnsi" w:hAnsiTheme="minorHAnsi" w:cstheme="minorHAnsi"/>
        </w:rPr>
        <w:t xml:space="preserve">asked </w:t>
      </w:r>
      <w:r w:rsidR="003C1CEC">
        <w:rPr>
          <w:rFonts w:asciiTheme="minorHAnsi" w:hAnsiTheme="minorHAnsi" w:cstheme="minorHAnsi"/>
        </w:rPr>
        <w:t xml:space="preserve">who would want to be on a working group. Ostrom </w:t>
      </w:r>
      <w:r w:rsidR="00C628CF">
        <w:rPr>
          <w:rFonts w:asciiTheme="minorHAnsi" w:hAnsiTheme="minorHAnsi" w:cstheme="minorHAnsi"/>
        </w:rPr>
        <w:t xml:space="preserve">asked </w:t>
      </w:r>
      <w:r w:rsidR="003C1CEC">
        <w:rPr>
          <w:rFonts w:asciiTheme="minorHAnsi" w:hAnsiTheme="minorHAnsi" w:cstheme="minorHAnsi"/>
        </w:rPr>
        <w:t>i</w:t>
      </w:r>
      <w:r w:rsidR="00C628CF">
        <w:rPr>
          <w:rFonts w:asciiTheme="minorHAnsi" w:hAnsiTheme="minorHAnsi" w:cstheme="minorHAnsi"/>
        </w:rPr>
        <w:t>f</w:t>
      </w:r>
      <w:r w:rsidR="003C1CEC">
        <w:rPr>
          <w:rFonts w:asciiTheme="minorHAnsi" w:hAnsiTheme="minorHAnsi" w:cstheme="minorHAnsi"/>
        </w:rPr>
        <w:t xml:space="preserve"> the purpose </w:t>
      </w:r>
      <w:r w:rsidR="00C628CF">
        <w:rPr>
          <w:rFonts w:asciiTheme="minorHAnsi" w:hAnsiTheme="minorHAnsi" w:cstheme="minorHAnsi"/>
        </w:rPr>
        <w:t xml:space="preserve">was </w:t>
      </w:r>
      <w:r w:rsidR="003C1CEC">
        <w:rPr>
          <w:rFonts w:asciiTheme="minorHAnsi" w:hAnsiTheme="minorHAnsi" w:cstheme="minorHAnsi"/>
        </w:rPr>
        <w:t xml:space="preserve">to inform decisions on how to proceed. </w:t>
      </w:r>
      <w:r w:rsidR="00C628CF">
        <w:rPr>
          <w:rFonts w:asciiTheme="minorHAnsi" w:hAnsiTheme="minorHAnsi" w:cstheme="minorHAnsi"/>
        </w:rPr>
        <w:t>Rabbe said the goal of this project is to inform how to best use water and when from the EA account and provide evidence for effectiveness of water use to control vegetation. Farnsworth said the d</w:t>
      </w:r>
      <w:r w:rsidR="003C1CEC">
        <w:rPr>
          <w:rFonts w:asciiTheme="minorHAnsi" w:hAnsiTheme="minorHAnsi" w:cstheme="minorHAnsi"/>
        </w:rPr>
        <w:t xml:space="preserve">ifficult question </w:t>
      </w:r>
      <w:r w:rsidR="00C628CF">
        <w:rPr>
          <w:rFonts w:asciiTheme="minorHAnsi" w:hAnsiTheme="minorHAnsi" w:cstheme="minorHAnsi"/>
        </w:rPr>
        <w:t xml:space="preserve">will be </w:t>
      </w:r>
      <w:r w:rsidR="003C1CEC">
        <w:rPr>
          <w:rFonts w:asciiTheme="minorHAnsi" w:hAnsiTheme="minorHAnsi" w:cstheme="minorHAnsi"/>
        </w:rPr>
        <w:t xml:space="preserve">how to parse what </w:t>
      </w:r>
      <w:r w:rsidR="00C628CF">
        <w:rPr>
          <w:rFonts w:asciiTheme="minorHAnsi" w:hAnsiTheme="minorHAnsi" w:cstheme="minorHAnsi"/>
        </w:rPr>
        <w:t xml:space="preserve">germination suppression flows do versus </w:t>
      </w:r>
      <w:r w:rsidR="003C1CEC">
        <w:rPr>
          <w:rFonts w:asciiTheme="minorHAnsi" w:hAnsiTheme="minorHAnsi" w:cstheme="minorHAnsi"/>
        </w:rPr>
        <w:t>spring flow,</w:t>
      </w:r>
      <w:r w:rsidR="00C628CF">
        <w:rPr>
          <w:rFonts w:asciiTheme="minorHAnsi" w:hAnsiTheme="minorHAnsi" w:cstheme="minorHAnsi"/>
        </w:rPr>
        <w:t xml:space="preserve"> and</w:t>
      </w:r>
      <w:r w:rsidR="003C1CEC">
        <w:rPr>
          <w:rFonts w:asciiTheme="minorHAnsi" w:hAnsiTheme="minorHAnsi" w:cstheme="minorHAnsi"/>
        </w:rPr>
        <w:t xml:space="preserve"> winter flow </w:t>
      </w:r>
      <w:r w:rsidR="00C628CF">
        <w:rPr>
          <w:rFonts w:asciiTheme="minorHAnsi" w:hAnsiTheme="minorHAnsi" w:cstheme="minorHAnsi"/>
        </w:rPr>
        <w:t xml:space="preserve">since they are all around </w:t>
      </w:r>
      <w:r w:rsidR="003C1CEC">
        <w:rPr>
          <w:rFonts w:asciiTheme="minorHAnsi" w:hAnsiTheme="minorHAnsi" w:cstheme="minorHAnsi"/>
        </w:rPr>
        <w:t xml:space="preserve">1500 </w:t>
      </w:r>
      <w:proofErr w:type="spellStart"/>
      <w:r w:rsidR="003C1CEC">
        <w:rPr>
          <w:rFonts w:asciiTheme="minorHAnsi" w:hAnsiTheme="minorHAnsi" w:cstheme="minorHAnsi"/>
        </w:rPr>
        <w:t>cfs</w:t>
      </w:r>
      <w:proofErr w:type="spellEnd"/>
      <w:r w:rsidR="003C1CEC">
        <w:rPr>
          <w:rFonts w:asciiTheme="minorHAnsi" w:hAnsiTheme="minorHAnsi" w:cstheme="minorHAnsi"/>
        </w:rPr>
        <w:t xml:space="preserve">. Rabbe said looking backward to use larger datasets to see if we got what we expected would be helpful. Rabbe asked if geomorphology factors into the channel width model.  Currently </w:t>
      </w:r>
      <w:r w:rsidR="00C628CF">
        <w:rPr>
          <w:rFonts w:asciiTheme="minorHAnsi" w:hAnsiTheme="minorHAnsi" w:cstheme="minorHAnsi"/>
        </w:rPr>
        <w:t xml:space="preserve">includes </w:t>
      </w:r>
      <w:proofErr w:type="spellStart"/>
      <w:r w:rsidR="003C1CEC">
        <w:rPr>
          <w:rFonts w:asciiTheme="minorHAnsi" w:hAnsiTheme="minorHAnsi" w:cstheme="minorHAnsi"/>
        </w:rPr>
        <w:t>bankful</w:t>
      </w:r>
      <w:r w:rsidR="00C628CF">
        <w:rPr>
          <w:rFonts w:asciiTheme="minorHAnsi" w:hAnsiTheme="minorHAnsi" w:cstheme="minorHAnsi"/>
        </w:rPr>
        <w:t>l</w:t>
      </w:r>
      <w:proofErr w:type="spellEnd"/>
      <w:r w:rsidR="003C1CEC">
        <w:rPr>
          <w:rFonts w:asciiTheme="minorHAnsi" w:hAnsiTheme="minorHAnsi" w:cstheme="minorHAnsi"/>
        </w:rPr>
        <w:t xml:space="preserve"> discharge, but we could incorporate some </w:t>
      </w:r>
      <w:r w:rsidR="00C628CF">
        <w:rPr>
          <w:rFonts w:asciiTheme="minorHAnsi" w:hAnsiTheme="minorHAnsi" w:cstheme="minorHAnsi"/>
        </w:rPr>
        <w:t xml:space="preserve">other </w:t>
      </w:r>
      <w:r w:rsidR="003C1CEC">
        <w:rPr>
          <w:rFonts w:asciiTheme="minorHAnsi" w:hAnsiTheme="minorHAnsi" w:cstheme="minorHAnsi"/>
        </w:rPr>
        <w:t xml:space="preserve">metric of topography into the </w:t>
      </w:r>
      <w:r w:rsidR="00C628CF">
        <w:rPr>
          <w:rFonts w:asciiTheme="minorHAnsi" w:hAnsiTheme="minorHAnsi" w:cstheme="minorHAnsi"/>
        </w:rPr>
        <w:t>model</w:t>
      </w:r>
      <w:r w:rsidR="003C1CEC">
        <w:rPr>
          <w:rFonts w:asciiTheme="minorHAnsi" w:hAnsiTheme="minorHAnsi" w:cstheme="minorHAnsi"/>
        </w:rPr>
        <w:t xml:space="preserve">. </w:t>
      </w:r>
      <w:r w:rsidR="00E24465">
        <w:rPr>
          <w:rFonts w:asciiTheme="minorHAnsi" w:hAnsiTheme="minorHAnsi" w:cstheme="minorHAnsi"/>
        </w:rPr>
        <w:t xml:space="preserve">Walters </w:t>
      </w:r>
      <w:r w:rsidR="00C628CF">
        <w:rPr>
          <w:rFonts w:asciiTheme="minorHAnsi" w:hAnsiTheme="minorHAnsi" w:cstheme="minorHAnsi"/>
        </w:rPr>
        <w:t xml:space="preserve">called for a TAC </w:t>
      </w:r>
      <w:r w:rsidR="00E24465">
        <w:rPr>
          <w:rFonts w:asciiTheme="minorHAnsi" w:hAnsiTheme="minorHAnsi" w:cstheme="minorHAnsi"/>
        </w:rPr>
        <w:t>work group</w:t>
      </w:r>
      <w:r w:rsidR="00C628CF">
        <w:rPr>
          <w:rFonts w:asciiTheme="minorHAnsi" w:hAnsiTheme="minorHAnsi" w:cstheme="minorHAnsi"/>
        </w:rPr>
        <w:t xml:space="preserve"> to work with the EDO.</w:t>
      </w:r>
    </w:p>
    <w:p w14:paraId="3877C1B2" w14:textId="77777777" w:rsidR="001C163B" w:rsidRDefault="001C163B" w:rsidP="006A6FAC">
      <w:pPr>
        <w:pStyle w:val="NoSpacing"/>
        <w:rPr>
          <w:rFonts w:asciiTheme="minorHAnsi" w:hAnsiTheme="minorHAnsi" w:cstheme="minorHAnsi"/>
        </w:rPr>
      </w:pPr>
    </w:p>
    <w:p w14:paraId="5F5442BB" w14:textId="77777777" w:rsidR="00247958" w:rsidRDefault="00247958" w:rsidP="00247958">
      <w:pPr>
        <w:pStyle w:val="NoSpacing"/>
        <w:rPr>
          <w:rFonts w:asciiTheme="minorHAnsi" w:hAnsiTheme="minorHAnsi" w:cstheme="minorHAnsi"/>
          <w:color w:val="FF0000"/>
        </w:rPr>
      </w:pPr>
      <w:r w:rsidRPr="0097113A">
        <w:rPr>
          <w:rFonts w:asciiTheme="minorHAnsi" w:hAnsiTheme="minorHAnsi" w:cstheme="minorHAnsi"/>
          <w:color w:val="FF0000"/>
        </w:rPr>
        <w:t>EDO ACTION ITEMS:</w:t>
      </w:r>
    </w:p>
    <w:p w14:paraId="621051B0" w14:textId="49309087" w:rsidR="00247958" w:rsidRPr="00247958" w:rsidRDefault="00C628CF" w:rsidP="00C628CF">
      <w:pPr>
        <w:pStyle w:val="NoSpacing"/>
        <w:numPr>
          <w:ilvl w:val="0"/>
          <w:numId w:val="3"/>
        </w:numPr>
        <w:ind w:left="360"/>
        <w:rPr>
          <w:rFonts w:asciiTheme="minorHAnsi" w:hAnsiTheme="minorHAnsi" w:cstheme="minorHAnsi"/>
        </w:rPr>
      </w:pPr>
      <w:r>
        <w:rPr>
          <w:rFonts w:asciiTheme="minorHAnsi" w:hAnsiTheme="minorHAnsi" w:cstheme="minorHAnsi"/>
        </w:rPr>
        <w:t>Develop a process and a timeline for working with the TAC work group as proceed through data analysis</w:t>
      </w:r>
    </w:p>
    <w:p w14:paraId="12023941" w14:textId="77777777" w:rsidR="00247958" w:rsidRPr="00C45510" w:rsidRDefault="00247958" w:rsidP="00247958">
      <w:pPr>
        <w:pStyle w:val="NoSpacing"/>
        <w:rPr>
          <w:rFonts w:asciiTheme="minorHAnsi" w:hAnsiTheme="minorHAnsi" w:cstheme="minorHAnsi"/>
          <w:color w:val="FF0000"/>
        </w:rPr>
      </w:pPr>
      <w:r w:rsidRPr="00C45510">
        <w:rPr>
          <w:rFonts w:asciiTheme="minorHAnsi" w:hAnsiTheme="minorHAnsi" w:cstheme="minorHAnsi"/>
          <w:color w:val="FF0000"/>
        </w:rPr>
        <w:t>TAC ACTION ITEMS:</w:t>
      </w:r>
    </w:p>
    <w:p w14:paraId="7900F37D" w14:textId="7862BAA7" w:rsidR="00247958" w:rsidRPr="00C628CF" w:rsidRDefault="00C628CF" w:rsidP="00C628CF">
      <w:pPr>
        <w:pStyle w:val="NoSpacing"/>
        <w:numPr>
          <w:ilvl w:val="0"/>
          <w:numId w:val="3"/>
        </w:numPr>
        <w:ind w:left="360"/>
        <w:rPr>
          <w:rFonts w:asciiTheme="minorHAnsi" w:hAnsiTheme="minorHAnsi" w:cstheme="minorHAnsi"/>
        </w:rPr>
      </w:pPr>
      <w:r>
        <w:rPr>
          <w:rFonts w:asciiTheme="minorHAnsi" w:hAnsiTheme="minorHAnsi" w:cstheme="minorHAnsi"/>
        </w:rPr>
        <w:t>Rabbe, Walters, Mosier, Merrill, Flyr, Kanz, Scheel, Kingsley, and Hubbard will participate in the TAC work group</w:t>
      </w:r>
    </w:p>
    <w:p w14:paraId="5640F97F" w14:textId="77777777" w:rsidR="00247958" w:rsidRDefault="00247958" w:rsidP="006A6FAC">
      <w:pPr>
        <w:pStyle w:val="NoSpacing"/>
        <w:rPr>
          <w:rFonts w:asciiTheme="minorHAnsi" w:hAnsiTheme="minorHAnsi" w:cstheme="minorHAnsi"/>
        </w:rPr>
      </w:pPr>
    </w:p>
    <w:p w14:paraId="564A1BBB" w14:textId="2645C939" w:rsidR="00247958" w:rsidRPr="00C628CF" w:rsidRDefault="00247958" w:rsidP="006A6FAC">
      <w:pPr>
        <w:pStyle w:val="NoSpacing"/>
        <w:rPr>
          <w:rFonts w:asciiTheme="minorHAnsi" w:hAnsiTheme="minorHAnsi" w:cstheme="minorHAnsi"/>
        </w:rPr>
      </w:pPr>
      <w:r w:rsidRPr="00C628CF">
        <w:rPr>
          <w:rFonts w:asciiTheme="minorHAnsi" w:hAnsiTheme="minorHAnsi" w:cstheme="minorHAnsi"/>
        </w:rPr>
        <w:t>Document:</w:t>
      </w:r>
      <w:r w:rsidR="00C628CF" w:rsidRPr="00C628CF">
        <w:rPr>
          <w:rFonts w:asciiTheme="minorHAnsi" w:hAnsiTheme="minorHAnsi" w:cstheme="minorHAnsi"/>
        </w:rPr>
        <w:t xml:space="preserve"> </w:t>
      </w:r>
      <w:hyperlink r:id="rId24" w:history="1">
        <w:r w:rsidR="00C628CF" w:rsidRPr="00C628CF">
          <w:rPr>
            <w:rStyle w:val="Hyperlink"/>
            <w:rFonts w:asciiTheme="minorHAnsi" w:hAnsiTheme="minorHAnsi" w:cstheme="minorHAnsi"/>
          </w:rPr>
          <w:t>11_FEB2025_TAC_GSEval_effectiveness_DataAnalysisPlan</w:t>
        </w:r>
      </w:hyperlink>
    </w:p>
    <w:p w14:paraId="6CCC3671" w14:textId="541A8632" w:rsidR="00247958" w:rsidRPr="00247958" w:rsidRDefault="00247958" w:rsidP="006A6FAC">
      <w:pPr>
        <w:pStyle w:val="NoSpacing"/>
        <w:rPr>
          <w:rFonts w:asciiTheme="minorHAnsi" w:hAnsiTheme="minorHAnsi" w:cstheme="minorHAnsi"/>
        </w:rPr>
      </w:pPr>
      <w:r>
        <w:rPr>
          <w:rFonts w:asciiTheme="minorHAnsi" w:hAnsiTheme="minorHAnsi" w:cstheme="minorHAnsi"/>
        </w:rPr>
        <w:t>Presentation:</w:t>
      </w:r>
      <w:r w:rsidR="00C628CF">
        <w:rPr>
          <w:rFonts w:asciiTheme="minorHAnsi" w:hAnsiTheme="minorHAnsi" w:cstheme="minorHAnsi"/>
        </w:rPr>
        <w:t xml:space="preserve"> </w:t>
      </w:r>
      <w:hyperlink r:id="rId25" w:history="1">
        <w:r w:rsidR="00C628CF" w:rsidRPr="00C628CF">
          <w:rPr>
            <w:rStyle w:val="Hyperlink"/>
            <w:rFonts w:asciiTheme="minorHAnsi" w:hAnsiTheme="minorHAnsi" w:cstheme="minorHAnsi"/>
          </w:rPr>
          <w:t>12_GermSupp_Communication_Feb_2025_TAC_final</w:t>
        </w:r>
      </w:hyperlink>
    </w:p>
    <w:p w14:paraId="693D5EFD" w14:textId="77777777" w:rsidR="00247958" w:rsidRDefault="00247958" w:rsidP="006A6FAC">
      <w:pPr>
        <w:pStyle w:val="NoSpacing"/>
        <w:rPr>
          <w:rFonts w:asciiTheme="minorHAnsi" w:hAnsiTheme="minorHAnsi" w:cstheme="minorHAnsi"/>
          <w:i/>
          <w:iCs/>
        </w:rPr>
      </w:pPr>
    </w:p>
    <w:p w14:paraId="2944751D" w14:textId="439EABA2" w:rsidR="00721550" w:rsidRDefault="00305860" w:rsidP="006A6FAC">
      <w:pPr>
        <w:pStyle w:val="NoSpacing"/>
        <w:rPr>
          <w:rFonts w:asciiTheme="minorHAnsi" w:hAnsiTheme="minorHAnsi" w:cstheme="minorHAnsi"/>
          <w:i/>
          <w:iCs/>
        </w:rPr>
      </w:pPr>
      <w:r>
        <w:rPr>
          <w:rFonts w:asciiTheme="minorHAnsi" w:hAnsiTheme="minorHAnsi" w:cstheme="minorHAnsi"/>
          <w:i/>
          <w:iCs/>
        </w:rPr>
        <w:t>PHRAGMITES</w:t>
      </w:r>
    </w:p>
    <w:p w14:paraId="6E8996D1" w14:textId="7C79052B" w:rsidR="009D2A9F" w:rsidRDefault="00305860" w:rsidP="009D2A9F">
      <w:pPr>
        <w:pStyle w:val="NoSpacing"/>
      </w:pPr>
      <w:r>
        <w:lastRenderedPageBreak/>
        <w:t>Henry</w:t>
      </w:r>
      <w:r w:rsidR="00E8276F">
        <w:t xml:space="preserve"> said at the October TAC meeting the TAC recommended we discontinue the </w:t>
      </w:r>
      <w:r w:rsidR="00E8276F" w:rsidRPr="0053140C">
        <w:rPr>
          <w:i/>
          <w:iCs/>
        </w:rPr>
        <w:t>Phragmites</w:t>
      </w:r>
      <w:r w:rsidR="00E8276F">
        <w:t xml:space="preserve"> patch monitoring study. At that same meeting it was also suggested that the TAC talk about the possibility of at least maintaining the three no spray zones that were put in place from 2022-2024 to help parse out the effects of germination suppression from herbicide application on </w:t>
      </w:r>
      <w:r w:rsidR="00E8276F" w:rsidRPr="0053140C">
        <w:rPr>
          <w:i/>
          <w:iCs/>
        </w:rPr>
        <w:t xml:space="preserve">Phragmites </w:t>
      </w:r>
      <w:r w:rsidR="00E8276F">
        <w:t xml:space="preserve">patches. Since we will be implementing germination suppression in 2025, maintaining those no spray zones </w:t>
      </w:r>
      <w:r w:rsidR="0053140C">
        <w:t xml:space="preserve">keeps patches under the same experimental conditions as in prior years if we need or want to sample them again in the future. </w:t>
      </w:r>
      <w:r w:rsidR="00E8276F">
        <w:t>Those no spray zones include the Cook tract (Plum Creek Complex), a portion of the Wyoming tract (Ft. Kearny Complex), and a portion of the Robinson tract (Chapman Complex).</w:t>
      </w:r>
      <w:r w:rsidR="0053140C">
        <w:t xml:space="preserve"> Henry reviewed patch polygons from 2023 to 2024, especially in those no spray zones. She said in a single year patches have not rapidly expanded past their prior year’s boundaries in the absence of herbicide. Merrill said his preference was to spray everything. Jenniges said if you just keep spraying it, you cannot tell the story of how bad it can be. If patches get out of control the Program can always go back in and spray them. Walters said these patches are not a concern as a seed bank. There is enough seed along side channels and under trees. Walters said </w:t>
      </w:r>
      <w:r w:rsidR="00E03A81">
        <w:t xml:space="preserve">he doesn’t think small patches pose immediate concern. He was in favor of maintaining the no spray zones for 2025 and reevaluating for 2026. Henry asked how you propose to reevaluate if no longer collecting </w:t>
      </w:r>
      <w:r w:rsidR="00E03A81" w:rsidRPr="00E03A81">
        <w:rPr>
          <w:i/>
          <w:iCs/>
        </w:rPr>
        <w:t xml:space="preserve">Phragmites </w:t>
      </w:r>
      <w:r w:rsidR="00E03A81">
        <w:t xml:space="preserve">patch data. She said we haven’t been able to identify these patches through remote sensing in the past. Brei said we only began collecting training data to identify </w:t>
      </w:r>
      <w:r w:rsidR="00E03A81" w:rsidRPr="00E03A81">
        <w:rPr>
          <w:i/>
          <w:iCs/>
        </w:rPr>
        <w:t xml:space="preserve">Phragmites </w:t>
      </w:r>
      <w:r w:rsidR="00E03A81">
        <w:t xml:space="preserve">from LiDAR last year. Farnsworth said patches are hard to identify if they are small and sparse which the majority of them currently are, but if </w:t>
      </w:r>
      <w:r w:rsidR="00E03A81" w:rsidRPr="00E03A81">
        <w:rPr>
          <w:i/>
          <w:iCs/>
        </w:rPr>
        <w:t>Phragmites</w:t>
      </w:r>
      <w:r w:rsidR="00E03A81">
        <w:t xml:space="preserve"> patches explode we will see these on aerial imagery. Farnsworth and Jenniges said we need to check in on these no spray zones. Brei said any extra effort to keep tabs on </w:t>
      </w:r>
      <w:r w:rsidR="00E03A81" w:rsidRPr="00E03A81">
        <w:rPr>
          <w:i/>
          <w:iCs/>
        </w:rPr>
        <w:t xml:space="preserve">Phragmites </w:t>
      </w:r>
      <w:r w:rsidR="00E03A81">
        <w:t xml:space="preserve">would require more technical data collection. Zorn said if leaving these </w:t>
      </w:r>
      <w:r w:rsidR="00E03A81" w:rsidRPr="00E03A81">
        <w:rPr>
          <w:i/>
          <w:iCs/>
        </w:rPr>
        <w:t>Phragmites</w:t>
      </w:r>
      <w:r w:rsidR="00E03A81">
        <w:t xml:space="preserve"> patches unsprayed helps the resilience fund tell a story, he supports keeping them for now.  Walters summarized</w:t>
      </w:r>
      <w:r w:rsidR="00471725">
        <w:t xml:space="preserve"> by saying the TAC supports maintaining current no spray zones for one year, then reassessing for 2026.</w:t>
      </w:r>
    </w:p>
    <w:p w14:paraId="5C5E3907" w14:textId="07981E11" w:rsidR="009D2A9F" w:rsidRPr="007E15D1" w:rsidRDefault="009D2A9F" w:rsidP="009D2A9F">
      <w:pPr>
        <w:pStyle w:val="NoSpacing"/>
        <w:rPr>
          <w:rFonts w:asciiTheme="minorHAnsi" w:hAnsiTheme="minorHAnsi" w:cstheme="minorHAnsi"/>
        </w:rPr>
      </w:pPr>
    </w:p>
    <w:p w14:paraId="3832F93E" w14:textId="562B7617" w:rsidR="009D2A9F" w:rsidRPr="00C45510" w:rsidRDefault="009D2A9F" w:rsidP="009D2A9F">
      <w:pPr>
        <w:pStyle w:val="NoSpacing"/>
        <w:rPr>
          <w:rFonts w:asciiTheme="minorHAnsi" w:hAnsiTheme="minorHAnsi" w:cstheme="minorHAnsi"/>
          <w:color w:val="FF0000"/>
        </w:rPr>
      </w:pPr>
      <w:r w:rsidRPr="00C45510">
        <w:rPr>
          <w:rFonts w:asciiTheme="minorHAnsi" w:hAnsiTheme="minorHAnsi" w:cstheme="minorHAnsi"/>
          <w:color w:val="FF0000"/>
        </w:rPr>
        <w:t>EDO ACTION ITEMS:</w:t>
      </w:r>
    </w:p>
    <w:p w14:paraId="7587F487" w14:textId="77777777" w:rsidR="00471725" w:rsidRDefault="00471725" w:rsidP="00305860">
      <w:pPr>
        <w:pStyle w:val="NoSpacing"/>
        <w:numPr>
          <w:ilvl w:val="0"/>
          <w:numId w:val="3"/>
        </w:numPr>
        <w:ind w:left="360"/>
        <w:rPr>
          <w:rFonts w:asciiTheme="minorHAnsi" w:hAnsiTheme="minorHAnsi" w:cstheme="minorHAnsi"/>
        </w:rPr>
      </w:pPr>
      <w:r>
        <w:rPr>
          <w:rFonts w:asciiTheme="minorHAnsi" w:hAnsiTheme="minorHAnsi" w:cstheme="minorHAnsi"/>
        </w:rPr>
        <w:t>Tunnell will communicate with PVWMA and county weed boards</w:t>
      </w:r>
    </w:p>
    <w:p w14:paraId="24876F73" w14:textId="4EBFAAC0" w:rsidR="00266B1D" w:rsidRPr="00471725" w:rsidRDefault="00471725" w:rsidP="00471725">
      <w:pPr>
        <w:pStyle w:val="NoSpacing"/>
        <w:numPr>
          <w:ilvl w:val="0"/>
          <w:numId w:val="3"/>
        </w:numPr>
        <w:ind w:left="360"/>
        <w:rPr>
          <w:rFonts w:asciiTheme="minorHAnsi" w:hAnsiTheme="minorHAnsi" w:cstheme="minorHAnsi"/>
        </w:rPr>
      </w:pPr>
      <w:r>
        <w:rPr>
          <w:rFonts w:asciiTheme="minorHAnsi" w:hAnsiTheme="minorHAnsi" w:cstheme="minorHAnsi"/>
        </w:rPr>
        <w:t>Tunnell will provide no spray polygons to helicopter pilots for 2025</w:t>
      </w:r>
    </w:p>
    <w:p w14:paraId="3328FE74" w14:textId="6ADC4351" w:rsidR="00721550" w:rsidRDefault="00721550" w:rsidP="006A6FAC">
      <w:pPr>
        <w:pStyle w:val="NoSpacing"/>
        <w:rPr>
          <w:rFonts w:asciiTheme="minorHAnsi" w:hAnsiTheme="minorHAnsi" w:cstheme="minorHAnsi"/>
        </w:rPr>
      </w:pPr>
    </w:p>
    <w:p w14:paraId="705CDF37" w14:textId="7D64C24A" w:rsidR="00305860" w:rsidRPr="007015E1" w:rsidRDefault="000F3870" w:rsidP="006A6FAC">
      <w:pPr>
        <w:pStyle w:val="NoSpacing"/>
        <w:rPr>
          <w:rFonts w:asciiTheme="minorHAnsi" w:hAnsiTheme="minorHAnsi" w:cstheme="minorHAnsi"/>
          <w:color w:val="0563C1" w:themeColor="hyperlink"/>
          <w:u w:val="single"/>
        </w:rPr>
      </w:pPr>
      <w:r w:rsidRPr="000F3870">
        <w:rPr>
          <w:rFonts w:asciiTheme="minorHAnsi" w:hAnsiTheme="minorHAnsi" w:cstheme="minorHAnsi"/>
        </w:rPr>
        <w:t xml:space="preserve">Document: </w:t>
      </w:r>
      <w:hyperlink r:id="rId26" w:history="1">
        <w:r w:rsidR="00305860" w:rsidRPr="00305860">
          <w:rPr>
            <w:rStyle w:val="Hyperlink"/>
            <w:rFonts w:asciiTheme="minorHAnsi" w:hAnsiTheme="minorHAnsi" w:cstheme="minorHAnsi"/>
          </w:rPr>
          <w:t>14_No Spray Locations</w:t>
        </w:r>
      </w:hyperlink>
    </w:p>
    <w:p w14:paraId="24D5374B" w14:textId="77777777" w:rsidR="00E15FCC" w:rsidRDefault="00E15FCC" w:rsidP="00744A8B">
      <w:pPr>
        <w:pStyle w:val="NoSpacing"/>
        <w:rPr>
          <w:rFonts w:asciiTheme="minorHAnsi" w:hAnsiTheme="minorHAnsi" w:cstheme="minorHAnsi"/>
        </w:rPr>
      </w:pPr>
    </w:p>
    <w:p w14:paraId="71D49C02" w14:textId="6AD36265" w:rsidR="000C6E4A" w:rsidRPr="008A5F43" w:rsidRDefault="008A5F43" w:rsidP="00744A8B">
      <w:pPr>
        <w:pStyle w:val="NoSpacing"/>
        <w:rPr>
          <w:rFonts w:asciiTheme="minorHAnsi" w:hAnsiTheme="minorHAnsi" w:cstheme="minorHAnsi"/>
          <w:b/>
          <w:bCs/>
          <w:u w:val="single"/>
        </w:rPr>
      </w:pPr>
      <w:r w:rsidRPr="008A5F43">
        <w:rPr>
          <w:rFonts w:asciiTheme="minorHAnsi" w:hAnsiTheme="minorHAnsi" w:cstheme="minorHAnsi"/>
          <w:b/>
          <w:bCs/>
          <w:u w:val="single"/>
        </w:rPr>
        <w:t>DAY #1 REVIEW AND WRAP-UP</w:t>
      </w:r>
    </w:p>
    <w:p w14:paraId="79D0673C" w14:textId="6BCD6CD3" w:rsidR="00AC6E17" w:rsidRPr="008A5F43" w:rsidRDefault="000C6E4A" w:rsidP="008A5F43">
      <w:pPr>
        <w:pStyle w:val="NoSpacing"/>
        <w:rPr>
          <w:rFonts w:asciiTheme="minorHAnsi" w:hAnsiTheme="minorHAnsi" w:cstheme="minorHAnsi"/>
        </w:rPr>
      </w:pPr>
      <w:r>
        <w:rPr>
          <w:rFonts w:asciiTheme="minorHAnsi" w:hAnsiTheme="minorHAnsi" w:cstheme="minorHAnsi"/>
        </w:rPr>
        <w:t xml:space="preserve">Meeting ended </w:t>
      </w:r>
      <w:r w:rsidRPr="007015E1">
        <w:rPr>
          <w:rFonts w:asciiTheme="minorHAnsi" w:hAnsiTheme="minorHAnsi" w:cstheme="minorHAnsi"/>
        </w:rPr>
        <w:t xml:space="preserve">at </w:t>
      </w:r>
      <w:r w:rsidR="00AC6E17" w:rsidRPr="007015E1">
        <w:rPr>
          <w:rFonts w:asciiTheme="minorHAnsi" w:hAnsiTheme="minorHAnsi" w:cstheme="minorHAnsi"/>
        </w:rPr>
        <w:t>4:5</w:t>
      </w:r>
      <w:r w:rsidR="007015E1">
        <w:rPr>
          <w:rFonts w:asciiTheme="minorHAnsi" w:hAnsiTheme="minorHAnsi" w:cstheme="minorHAnsi"/>
        </w:rPr>
        <w:t>0</w:t>
      </w:r>
      <w:r w:rsidR="00AC6E17" w:rsidRPr="007015E1">
        <w:rPr>
          <w:rFonts w:asciiTheme="minorHAnsi" w:hAnsiTheme="minorHAnsi" w:cstheme="minorHAnsi"/>
        </w:rPr>
        <w:t xml:space="preserve"> PM CT.</w:t>
      </w:r>
      <w:r w:rsidR="00AC6E17">
        <w:rPr>
          <w:rFonts w:asciiTheme="minorHAnsi" w:hAnsiTheme="minorHAnsi" w:cstheme="minorHAnsi"/>
          <w:i/>
          <w:iCs/>
        </w:rPr>
        <w:br w:type="page"/>
      </w:r>
    </w:p>
    <w:p w14:paraId="3C90EEA9" w14:textId="77777777" w:rsidR="00AC6E17" w:rsidRPr="00D32290" w:rsidRDefault="00AC6E17" w:rsidP="00AC6E17">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lastRenderedPageBreak/>
        <w:t>PLATTE RIVER RECOVERY IMPLEMENTATION PROGRAM (PRRIP -or- Program)</w:t>
      </w:r>
    </w:p>
    <w:p w14:paraId="1F20A509" w14:textId="77777777" w:rsidR="00AC6E17" w:rsidRPr="00D32290" w:rsidRDefault="00AC6E17" w:rsidP="00AC6E17">
      <w:pPr>
        <w:rPr>
          <w:rFonts w:asciiTheme="minorHAnsi" w:eastAsia="Calibri" w:hAnsiTheme="minorHAnsi" w:cstheme="minorHAnsi"/>
          <w:b/>
          <w:bCs/>
        </w:rPr>
      </w:pPr>
      <w:r w:rsidRPr="00D32290">
        <w:rPr>
          <w:rFonts w:asciiTheme="minorHAnsi" w:eastAsia="Calibri" w:hAnsiTheme="minorHAnsi" w:cstheme="minorHAnsi"/>
          <w:b/>
          <w:bCs/>
        </w:rPr>
        <w:t>Technical Advisory Committee (TAC) Virtual Meeting</w:t>
      </w:r>
    </w:p>
    <w:p w14:paraId="4268035D" w14:textId="77777777" w:rsidR="00AC6E17" w:rsidRPr="00D32290" w:rsidRDefault="00AC6E17" w:rsidP="00AC6E17">
      <w:pPr>
        <w:rPr>
          <w:rFonts w:asciiTheme="minorHAnsi" w:eastAsia="Calibri" w:hAnsiTheme="minorHAnsi" w:cstheme="minorHAnsi"/>
          <w:i/>
          <w:iCs/>
        </w:rPr>
      </w:pPr>
      <w:r w:rsidRPr="00D32290">
        <w:rPr>
          <w:rFonts w:asciiTheme="minorHAnsi" w:eastAsia="Calibri" w:hAnsiTheme="minorHAnsi" w:cstheme="minorHAnsi"/>
          <w:i/>
          <w:iCs/>
        </w:rPr>
        <w:t xml:space="preserve">Meeting held </w:t>
      </w:r>
      <w:r>
        <w:rPr>
          <w:rFonts w:asciiTheme="minorHAnsi" w:eastAsia="Calibri" w:hAnsiTheme="minorHAnsi" w:cstheme="minorHAnsi"/>
          <w:i/>
          <w:iCs/>
        </w:rPr>
        <w:t>in-person at Executive Director’s Office in Kearney, NE</w:t>
      </w:r>
    </w:p>
    <w:p w14:paraId="2B55F05C" w14:textId="6670F84F" w:rsidR="00AC6E17" w:rsidRPr="00E55FAC" w:rsidRDefault="00AC6E17" w:rsidP="00AC6E17">
      <w:pPr>
        <w:rPr>
          <w:rFonts w:asciiTheme="minorHAnsi" w:eastAsia="Calibri" w:hAnsiTheme="minorHAnsi" w:cstheme="minorHAnsi"/>
        </w:rPr>
      </w:pPr>
      <w:r w:rsidRPr="001A19E7">
        <w:rPr>
          <w:rFonts w:asciiTheme="minorHAnsi" w:eastAsia="Calibri" w:hAnsiTheme="minorHAnsi" w:cstheme="minorHAnsi"/>
          <w:b/>
          <w:bCs/>
        </w:rPr>
        <w:t>Day #</w:t>
      </w:r>
      <w:r>
        <w:rPr>
          <w:rFonts w:asciiTheme="minorHAnsi" w:eastAsia="Calibri" w:hAnsiTheme="minorHAnsi" w:cstheme="minorHAnsi"/>
          <w:b/>
          <w:bCs/>
        </w:rPr>
        <w:t>2</w:t>
      </w:r>
      <w:r w:rsidRPr="001A19E7">
        <w:rPr>
          <w:rFonts w:asciiTheme="minorHAnsi" w:eastAsia="Calibri" w:hAnsiTheme="minorHAnsi" w:cstheme="minorHAnsi"/>
          <w:b/>
          <w:bCs/>
        </w:rPr>
        <w:t>:</w:t>
      </w:r>
      <w:r>
        <w:rPr>
          <w:rFonts w:asciiTheme="minorHAnsi" w:eastAsia="Calibri" w:hAnsiTheme="minorHAnsi" w:cstheme="minorHAnsi"/>
        </w:rPr>
        <w:t xml:space="preserve"> Wednesday</w:t>
      </w:r>
      <w:r w:rsidRPr="00E55FAC">
        <w:rPr>
          <w:rFonts w:asciiTheme="minorHAnsi" w:eastAsia="Calibri" w:hAnsiTheme="minorHAnsi" w:cstheme="minorHAnsi"/>
        </w:rPr>
        <w:t xml:space="preserve">, </w:t>
      </w:r>
      <w:r w:rsidR="0094776D">
        <w:rPr>
          <w:rFonts w:asciiTheme="minorHAnsi" w:eastAsia="Calibri" w:hAnsiTheme="minorHAnsi" w:cstheme="minorHAnsi"/>
        </w:rPr>
        <w:t>February 5</w:t>
      </w:r>
      <w:r w:rsidRPr="00E55FAC">
        <w:rPr>
          <w:rFonts w:asciiTheme="minorHAnsi" w:eastAsia="Calibri" w:hAnsiTheme="minorHAnsi" w:cstheme="minorHAnsi"/>
        </w:rPr>
        <w:t>, 202</w:t>
      </w:r>
      <w:r w:rsidR="0094776D">
        <w:rPr>
          <w:rFonts w:asciiTheme="minorHAnsi" w:eastAsia="Calibri" w:hAnsiTheme="minorHAnsi" w:cstheme="minorHAnsi"/>
        </w:rPr>
        <w:t>5</w:t>
      </w:r>
      <w:r w:rsidRPr="00E55FAC">
        <w:rPr>
          <w:rFonts w:asciiTheme="minorHAnsi" w:eastAsia="Calibri" w:hAnsiTheme="minorHAnsi" w:cstheme="minorHAnsi"/>
        </w:rPr>
        <w:t xml:space="preserve">; </w:t>
      </w:r>
      <w:r>
        <w:rPr>
          <w:rFonts w:asciiTheme="minorHAnsi" w:eastAsia="Calibri" w:hAnsiTheme="minorHAnsi" w:cstheme="minorHAnsi"/>
        </w:rPr>
        <w:t>8:00 AM – 12:00 NOON</w:t>
      </w:r>
      <w:r w:rsidRPr="00E55FAC">
        <w:rPr>
          <w:rFonts w:asciiTheme="minorHAnsi" w:eastAsia="Calibri" w:hAnsiTheme="minorHAnsi" w:cstheme="minorHAnsi"/>
        </w:rPr>
        <w:t xml:space="preserve"> CT</w:t>
      </w:r>
    </w:p>
    <w:p w14:paraId="1AF2D0A4" w14:textId="77777777" w:rsidR="00AC6E17" w:rsidRPr="00EA3A11" w:rsidRDefault="00AC6E17" w:rsidP="00AC6E17">
      <w:pPr>
        <w:pStyle w:val="NoSpacing"/>
        <w:rPr>
          <w:rFonts w:asciiTheme="minorHAnsi" w:hAnsiTheme="minorHAnsi" w:cstheme="minorHAnsi"/>
          <w:b/>
          <w:bCs/>
          <w:highlight w:val="yellow"/>
        </w:rPr>
      </w:pPr>
    </w:p>
    <w:p w14:paraId="7146DA56" w14:textId="77777777" w:rsidR="00E15FCC" w:rsidRPr="00AC0248" w:rsidRDefault="00E15FCC" w:rsidP="00E15FCC">
      <w:pPr>
        <w:pStyle w:val="NoSpacing"/>
        <w:rPr>
          <w:rFonts w:asciiTheme="minorHAnsi" w:hAnsiTheme="minorHAnsi" w:cstheme="minorHAnsi"/>
          <w:b/>
          <w:bCs/>
          <w:color w:val="0070C0"/>
        </w:rPr>
      </w:pPr>
      <w:r w:rsidRPr="00AC0248">
        <w:rPr>
          <w:rFonts w:asciiTheme="minorHAnsi" w:hAnsiTheme="minorHAnsi" w:cstheme="minorHAnsi"/>
          <w:b/>
          <w:bCs/>
          <w:color w:val="0070C0"/>
        </w:rPr>
        <w:t>Technical Advisory Committee (TAC)</w:t>
      </w:r>
    </w:p>
    <w:p w14:paraId="46330F4D" w14:textId="77777777" w:rsidR="00E15FCC" w:rsidRPr="009520DE" w:rsidRDefault="00E15FCC" w:rsidP="00E15FCC">
      <w:pPr>
        <w:jc w:val="both"/>
        <w:rPr>
          <w:rFonts w:asciiTheme="minorHAnsi" w:eastAsia="Times New Roman" w:hAnsiTheme="minorHAnsi" w:cstheme="minorHAnsi"/>
          <w:bCs/>
        </w:rPr>
      </w:pPr>
      <w:r w:rsidRPr="009520DE">
        <w:rPr>
          <w:rFonts w:asciiTheme="minorHAnsi" w:eastAsia="Times New Roman" w:hAnsiTheme="minorHAnsi" w:cstheme="minorHAnsi"/>
          <w:b/>
          <w:bCs/>
        </w:rPr>
        <w:t>State of Wyoming</w:t>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t>Bureau of Reclamation (Reclamation)</w:t>
      </w:r>
    </w:p>
    <w:p w14:paraId="2FDED2C4" w14:textId="083E8A56" w:rsidR="00E15FCC" w:rsidRPr="009520DE" w:rsidRDefault="0094776D" w:rsidP="00E15FCC">
      <w:pPr>
        <w:jc w:val="both"/>
        <w:rPr>
          <w:rFonts w:asciiTheme="minorHAnsi" w:eastAsia="Times New Roman" w:hAnsiTheme="minorHAnsi" w:cstheme="minorHAnsi"/>
        </w:rPr>
      </w:pPr>
      <w:r w:rsidRPr="009520DE">
        <w:rPr>
          <w:rFonts w:asciiTheme="minorHAnsi" w:eastAsia="Times New Roman" w:hAnsiTheme="minorHAnsi" w:cstheme="minorHAnsi"/>
        </w:rPr>
        <w:t>Cheyenne Love</w:t>
      </w:r>
      <w:r w:rsidR="00E15FCC" w:rsidRPr="009520DE">
        <w:rPr>
          <w:rFonts w:asciiTheme="minorHAnsi" w:eastAsia="Times New Roman" w:hAnsiTheme="minorHAnsi" w:cstheme="minorHAnsi"/>
        </w:rPr>
        <w:t xml:space="preserve"> – </w:t>
      </w:r>
      <w:r w:rsidRPr="009520DE">
        <w:rPr>
          <w:rFonts w:asciiTheme="minorHAnsi" w:eastAsia="Times New Roman" w:hAnsiTheme="minorHAnsi" w:cstheme="minorHAnsi"/>
        </w:rPr>
        <w:t>Alternate</w:t>
      </w:r>
      <w:r w:rsidRPr="009520DE">
        <w:rPr>
          <w:rFonts w:asciiTheme="minorHAnsi" w:eastAsia="Times New Roman" w:hAnsiTheme="minorHAnsi" w:cstheme="minorHAnsi"/>
        </w:rPr>
        <w:tab/>
      </w:r>
      <w:r w:rsidR="00E15FCC" w:rsidRPr="009520DE">
        <w:rPr>
          <w:rFonts w:asciiTheme="minorHAnsi" w:eastAsia="Times New Roman" w:hAnsiTheme="minorHAnsi" w:cstheme="minorHAnsi"/>
        </w:rPr>
        <w:tab/>
      </w:r>
      <w:r w:rsidR="00E15FCC" w:rsidRPr="009520DE">
        <w:rPr>
          <w:rFonts w:asciiTheme="minorHAnsi" w:eastAsia="Times New Roman" w:hAnsiTheme="minorHAnsi" w:cstheme="minorHAnsi"/>
        </w:rPr>
        <w:tab/>
      </w:r>
      <w:r w:rsidR="00E15FCC" w:rsidRPr="009520DE">
        <w:rPr>
          <w:rFonts w:asciiTheme="minorHAnsi" w:eastAsia="Times New Roman" w:hAnsiTheme="minorHAnsi" w:cstheme="minorHAnsi"/>
        </w:rPr>
        <w:tab/>
        <w:t>Brock Merrill – Member</w:t>
      </w:r>
      <w:r w:rsidR="00E15FCC" w:rsidRPr="009520DE">
        <w:rPr>
          <w:rFonts w:asciiTheme="minorHAnsi" w:eastAsia="Times New Roman" w:hAnsiTheme="minorHAnsi" w:cstheme="minorHAnsi"/>
        </w:rPr>
        <w:tab/>
      </w:r>
      <w:r w:rsidR="00E15FCC" w:rsidRPr="009520DE">
        <w:rPr>
          <w:rFonts w:asciiTheme="minorHAnsi" w:eastAsia="Times New Roman" w:hAnsiTheme="minorHAnsi" w:cstheme="minorHAnsi"/>
        </w:rPr>
        <w:tab/>
      </w:r>
    </w:p>
    <w:p w14:paraId="12488239" w14:textId="0527F22F" w:rsidR="00E15FCC" w:rsidRDefault="009520DE" w:rsidP="00E15FCC">
      <w:pPr>
        <w:jc w:val="both"/>
        <w:rPr>
          <w:rFonts w:asciiTheme="minorHAnsi" w:eastAsia="Times New Roman" w:hAnsiTheme="minorHAnsi" w:cstheme="minorHAnsi"/>
        </w:rPr>
      </w:pPr>
      <w:r w:rsidRPr="009520DE">
        <w:rPr>
          <w:rFonts w:asciiTheme="minorHAnsi" w:eastAsia="Times New Roman" w:hAnsiTheme="minorHAnsi" w:cstheme="minorHAnsi"/>
          <w:bCs/>
        </w:rPr>
        <w:t>Michelle Hubbard  – Al</w:t>
      </w:r>
      <w:r w:rsidRPr="009520DE">
        <w:rPr>
          <w:rFonts w:asciiTheme="minorHAnsi" w:eastAsia="Times New Roman" w:hAnsiTheme="minorHAnsi" w:cstheme="minorHAnsi"/>
        </w:rPr>
        <w:t>ternate</w:t>
      </w:r>
    </w:p>
    <w:p w14:paraId="3B8A4AB5" w14:textId="77777777" w:rsidR="009520DE" w:rsidRPr="009520DE" w:rsidRDefault="009520DE" w:rsidP="00E15FCC">
      <w:pPr>
        <w:jc w:val="both"/>
        <w:rPr>
          <w:rFonts w:asciiTheme="minorHAnsi" w:eastAsia="Times New Roman" w:hAnsiTheme="minorHAnsi" w:cstheme="minorHAnsi"/>
          <w:b/>
        </w:rPr>
      </w:pPr>
    </w:p>
    <w:p w14:paraId="02B87018" w14:textId="77777777" w:rsidR="00E15FCC" w:rsidRPr="009520DE" w:rsidRDefault="00E15FCC" w:rsidP="00E15FCC">
      <w:pPr>
        <w:jc w:val="both"/>
        <w:rPr>
          <w:rFonts w:asciiTheme="minorHAnsi" w:eastAsia="Times New Roman" w:hAnsiTheme="minorHAnsi" w:cstheme="minorHAnsi"/>
        </w:rPr>
      </w:pPr>
      <w:r w:rsidRPr="009520DE">
        <w:rPr>
          <w:rFonts w:asciiTheme="minorHAnsi" w:eastAsia="Times New Roman" w:hAnsiTheme="minorHAnsi" w:cstheme="minorHAnsi"/>
          <w:b/>
        </w:rPr>
        <w:t>State of Colorado</w:t>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b/>
        </w:rPr>
        <w:t>U.S. Fish and Wildlife Service (Service)</w:t>
      </w:r>
    </w:p>
    <w:p w14:paraId="78B102B6" w14:textId="77777777" w:rsidR="00E15FCC" w:rsidRPr="009520DE" w:rsidRDefault="00E15FCC" w:rsidP="00E15FCC">
      <w:pPr>
        <w:jc w:val="both"/>
        <w:rPr>
          <w:rFonts w:asciiTheme="minorHAnsi" w:eastAsia="Times New Roman" w:hAnsiTheme="minorHAnsi" w:cstheme="minorHAnsi"/>
        </w:rPr>
      </w:pPr>
      <w:r w:rsidRPr="009520DE">
        <w:rPr>
          <w:rFonts w:asciiTheme="minorHAnsi" w:eastAsia="Times New Roman" w:hAnsiTheme="minorHAnsi" w:cstheme="minorHAnsi"/>
        </w:rPr>
        <w:t>Kara Scheel – Member</w:t>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t>Matt Rabbe – Member</w:t>
      </w:r>
    </w:p>
    <w:p w14:paraId="7DF237A8" w14:textId="77777777" w:rsidR="009520DE" w:rsidRPr="009520DE" w:rsidRDefault="009520DE" w:rsidP="00E15FCC">
      <w:pPr>
        <w:jc w:val="both"/>
        <w:rPr>
          <w:rFonts w:asciiTheme="minorHAnsi" w:eastAsia="Times New Roman" w:hAnsiTheme="minorHAnsi" w:cstheme="minorHAnsi"/>
        </w:rPr>
      </w:pPr>
    </w:p>
    <w:p w14:paraId="60378D9F" w14:textId="77777777" w:rsidR="00E15FCC" w:rsidRPr="009520DE" w:rsidRDefault="00E15FCC" w:rsidP="00E15FCC">
      <w:pPr>
        <w:jc w:val="both"/>
        <w:rPr>
          <w:rFonts w:asciiTheme="minorHAnsi" w:eastAsia="Times New Roman" w:hAnsiTheme="minorHAnsi" w:cstheme="minorHAnsi"/>
        </w:rPr>
      </w:pPr>
      <w:r w:rsidRPr="009520DE">
        <w:rPr>
          <w:rFonts w:asciiTheme="minorHAnsi" w:eastAsia="Times New Roman" w:hAnsiTheme="minorHAnsi" w:cstheme="minorHAnsi"/>
          <w:b/>
          <w:bCs/>
        </w:rPr>
        <w:t>State of Nebraska</w:t>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t>Environmental Entities</w:t>
      </w:r>
    </w:p>
    <w:p w14:paraId="4E40F284" w14:textId="77777777" w:rsidR="00E15FCC" w:rsidRPr="009520DE" w:rsidRDefault="00E15FCC" w:rsidP="00E15FCC">
      <w:pPr>
        <w:jc w:val="both"/>
        <w:rPr>
          <w:rFonts w:asciiTheme="minorHAnsi" w:eastAsia="Times New Roman" w:hAnsiTheme="minorHAnsi" w:cstheme="minorHAnsi"/>
          <w:bCs/>
        </w:rPr>
      </w:pPr>
      <w:r w:rsidRPr="009520DE">
        <w:rPr>
          <w:rFonts w:asciiTheme="minorHAnsi" w:eastAsia="Times New Roman" w:hAnsiTheme="minorHAnsi" w:cstheme="minorHAnsi"/>
          <w:bCs/>
        </w:rPr>
        <w:t>Caitlin Kingsley</w:t>
      </w:r>
      <w:r w:rsidRPr="009520DE">
        <w:rPr>
          <w:rFonts w:asciiTheme="minorHAnsi" w:eastAsia="Times New Roman" w:hAnsiTheme="minorHAnsi" w:cstheme="minorHAnsi"/>
        </w:rPr>
        <w:t xml:space="preserve"> – </w:t>
      </w:r>
      <w:r w:rsidRPr="009520DE">
        <w:rPr>
          <w:rFonts w:asciiTheme="minorHAnsi" w:eastAsia="Times New Roman" w:hAnsiTheme="minorHAnsi" w:cstheme="minorHAnsi"/>
          <w:bCs/>
        </w:rPr>
        <w:t>Member</w:t>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t>Rich Walters – Member</w:t>
      </w:r>
    </w:p>
    <w:p w14:paraId="2CA47F0E" w14:textId="77B812A2" w:rsidR="00E15FCC" w:rsidRPr="009520DE" w:rsidRDefault="001B2885" w:rsidP="00E15FCC">
      <w:pPr>
        <w:jc w:val="both"/>
        <w:rPr>
          <w:rFonts w:asciiTheme="minorHAnsi" w:eastAsia="Times New Roman" w:hAnsiTheme="minorHAnsi" w:cstheme="minorHAnsi"/>
        </w:rPr>
      </w:pPr>
      <w:r w:rsidRPr="009520DE">
        <w:rPr>
          <w:rFonts w:asciiTheme="minorHAnsi" w:eastAsia="Times New Roman" w:hAnsiTheme="minorHAnsi" w:cstheme="minorHAnsi"/>
        </w:rPr>
        <w:t>Jennifer Schellpeper – Alternate</w:t>
      </w:r>
      <w:r w:rsidR="00E15FCC" w:rsidRPr="009520DE">
        <w:rPr>
          <w:rFonts w:asciiTheme="minorHAnsi" w:eastAsia="Times New Roman" w:hAnsiTheme="minorHAnsi" w:cstheme="minorHAnsi"/>
        </w:rPr>
        <w:tab/>
      </w:r>
      <w:r w:rsidR="00E15FCC" w:rsidRPr="009520DE">
        <w:rPr>
          <w:rFonts w:asciiTheme="minorHAnsi" w:eastAsia="Times New Roman" w:hAnsiTheme="minorHAnsi" w:cstheme="minorHAnsi"/>
        </w:rPr>
        <w:tab/>
      </w:r>
      <w:r w:rsidR="00E15FCC" w:rsidRPr="009520DE">
        <w:rPr>
          <w:rFonts w:asciiTheme="minorHAnsi" w:eastAsia="Times New Roman" w:hAnsiTheme="minorHAnsi" w:cstheme="minorHAnsi"/>
        </w:rPr>
        <w:tab/>
      </w:r>
      <w:r w:rsidR="00E15FCC" w:rsidRPr="009520DE">
        <w:rPr>
          <w:rFonts w:asciiTheme="minorHAnsi" w:eastAsia="Times New Roman" w:hAnsiTheme="minorHAnsi" w:cstheme="minorHAnsi"/>
        </w:rPr>
        <w:tab/>
        <w:t>Amanda Hegg – Member</w:t>
      </w:r>
    </w:p>
    <w:p w14:paraId="3DAB1267" w14:textId="77777777" w:rsidR="00E15FCC" w:rsidRPr="009520DE" w:rsidRDefault="00E15FCC" w:rsidP="00E15FCC">
      <w:pPr>
        <w:ind w:left="4320" w:firstLine="720"/>
        <w:jc w:val="both"/>
        <w:rPr>
          <w:rFonts w:asciiTheme="minorHAnsi" w:eastAsia="Times New Roman" w:hAnsiTheme="minorHAnsi" w:cstheme="minorHAnsi"/>
          <w:bCs/>
        </w:rPr>
      </w:pPr>
      <w:r w:rsidRPr="009520DE">
        <w:rPr>
          <w:rFonts w:asciiTheme="minorHAnsi" w:eastAsia="Times New Roman" w:hAnsiTheme="minorHAnsi" w:cstheme="minorHAnsi"/>
          <w:bCs/>
        </w:rPr>
        <w:t>Bethany Ostrom – Alternate</w:t>
      </w:r>
    </w:p>
    <w:p w14:paraId="66EDDCD9" w14:textId="77777777" w:rsidR="00E15FCC" w:rsidRPr="009520DE" w:rsidRDefault="00E15FCC" w:rsidP="00E15FCC">
      <w:pPr>
        <w:jc w:val="both"/>
        <w:rPr>
          <w:rFonts w:asciiTheme="minorHAnsi" w:eastAsia="Times New Roman" w:hAnsiTheme="minorHAnsi" w:cstheme="minorHAnsi"/>
          <w:bCs/>
        </w:rPr>
      </w:pP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t>Melissa Mosier – Alternate</w:t>
      </w:r>
    </w:p>
    <w:p w14:paraId="4E3E4C18" w14:textId="77777777" w:rsidR="00E15FCC" w:rsidRPr="0094776D" w:rsidRDefault="00E15FCC" w:rsidP="00E15FCC">
      <w:pPr>
        <w:jc w:val="both"/>
        <w:rPr>
          <w:rFonts w:asciiTheme="minorHAnsi" w:eastAsia="Times New Roman" w:hAnsiTheme="minorHAnsi" w:cstheme="minorHAnsi"/>
          <w:bCs/>
          <w:highlight w:val="yellow"/>
        </w:rPr>
      </w:pPr>
    </w:p>
    <w:p w14:paraId="46FA17B3" w14:textId="77777777" w:rsidR="00E15FCC" w:rsidRPr="009520DE" w:rsidRDefault="00E15FCC" w:rsidP="00E15FCC">
      <w:pPr>
        <w:jc w:val="both"/>
        <w:rPr>
          <w:rFonts w:asciiTheme="minorHAnsi" w:eastAsia="Times New Roman" w:hAnsiTheme="minorHAnsi" w:cstheme="minorHAnsi"/>
          <w:bCs/>
        </w:rPr>
      </w:pPr>
      <w:r w:rsidRPr="009520DE">
        <w:rPr>
          <w:rFonts w:asciiTheme="minorHAnsi" w:eastAsia="Times New Roman" w:hAnsiTheme="minorHAnsi" w:cstheme="minorHAnsi"/>
          <w:b/>
          <w:bCs/>
        </w:rPr>
        <w:t>Upper Platte Water Users</w:t>
      </w:r>
      <w:r w:rsidRPr="009520DE">
        <w:rPr>
          <w:rFonts w:asciiTheme="minorHAnsi" w:eastAsia="Times New Roman" w:hAnsiTheme="minorHAnsi" w:cstheme="minorHAnsi"/>
          <w:bCs/>
        </w:rPr>
        <w:t xml:space="preserve"> </w:t>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
          <w:bCs/>
        </w:rPr>
        <w:t>Colorado Water Users</w:t>
      </w:r>
    </w:p>
    <w:p w14:paraId="036C05D9" w14:textId="2E96A9E3" w:rsidR="00E15FCC" w:rsidRPr="009520DE" w:rsidRDefault="00E15FCC" w:rsidP="00E15FCC">
      <w:pPr>
        <w:jc w:val="both"/>
        <w:rPr>
          <w:rFonts w:asciiTheme="minorHAnsi" w:eastAsia="Times New Roman" w:hAnsiTheme="minorHAnsi" w:cstheme="minorHAnsi"/>
          <w:bCs/>
        </w:rPr>
      </w:pPr>
      <w:r w:rsidRPr="009520DE">
        <w:rPr>
          <w:rFonts w:asciiTheme="minorHAnsi" w:eastAsia="Times New Roman" w:hAnsiTheme="minorHAnsi" w:cstheme="minorHAnsi"/>
          <w:bCs/>
        </w:rPr>
        <w:t>n/a</w:t>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Pr="009520DE">
        <w:rPr>
          <w:rFonts w:asciiTheme="minorHAnsi" w:eastAsia="Times New Roman" w:hAnsiTheme="minorHAnsi" w:cstheme="minorHAnsi"/>
          <w:bCs/>
        </w:rPr>
        <w:tab/>
      </w:r>
      <w:r w:rsidR="00705A54">
        <w:rPr>
          <w:rFonts w:asciiTheme="minorHAnsi" w:eastAsia="Times New Roman" w:hAnsiTheme="minorHAnsi" w:cstheme="minorHAnsi"/>
          <w:bCs/>
        </w:rPr>
        <w:t xml:space="preserve">Jason Marks </w:t>
      </w:r>
      <w:r w:rsidR="00705A54" w:rsidRPr="009520DE">
        <w:rPr>
          <w:rFonts w:asciiTheme="minorHAnsi" w:eastAsia="Times New Roman" w:hAnsiTheme="minorHAnsi" w:cstheme="minorHAnsi"/>
        </w:rPr>
        <w:t>– Member</w:t>
      </w:r>
    </w:p>
    <w:p w14:paraId="622904CF" w14:textId="77777777" w:rsidR="00E15FCC" w:rsidRPr="009520DE" w:rsidRDefault="00E15FCC" w:rsidP="00E15FCC">
      <w:pPr>
        <w:jc w:val="both"/>
        <w:rPr>
          <w:rFonts w:asciiTheme="minorHAnsi" w:eastAsia="Times New Roman" w:hAnsiTheme="minorHAnsi" w:cstheme="minorHAnsi"/>
          <w:b/>
          <w:bCs/>
        </w:rPr>
      </w:pPr>
    </w:p>
    <w:p w14:paraId="5AAA7521" w14:textId="77777777" w:rsidR="00E15FCC" w:rsidRPr="009520DE" w:rsidRDefault="00E15FCC" w:rsidP="00E15FCC">
      <w:pPr>
        <w:jc w:val="both"/>
        <w:rPr>
          <w:rFonts w:asciiTheme="minorHAnsi" w:eastAsia="Times New Roman" w:hAnsiTheme="minorHAnsi" w:cstheme="minorHAnsi"/>
          <w:b/>
          <w:bCs/>
        </w:rPr>
      </w:pPr>
      <w:r w:rsidRPr="009520DE">
        <w:rPr>
          <w:rFonts w:asciiTheme="minorHAnsi" w:eastAsia="Times New Roman" w:hAnsiTheme="minorHAnsi" w:cstheme="minorHAnsi"/>
          <w:b/>
          <w:bCs/>
        </w:rPr>
        <w:t>Downstream Water Users</w:t>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r w:rsidRPr="009520DE">
        <w:rPr>
          <w:rFonts w:asciiTheme="minorHAnsi" w:eastAsia="Times New Roman" w:hAnsiTheme="minorHAnsi" w:cstheme="minorHAnsi"/>
          <w:b/>
          <w:bCs/>
        </w:rPr>
        <w:tab/>
      </w:r>
    </w:p>
    <w:p w14:paraId="585C5D76" w14:textId="77777777" w:rsidR="00E15FCC" w:rsidRPr="009520DE" w:rsidRDefault="00E15FCC" w:rsidP="00E15FCC">
      <w:pPr>
        <w:ind w:left="5040" w:hanging="5040"/>
        <w:jc w:val="both"/>
        <w:rPr>
          <w:rFonts w:asciiTheme="minorHAnsi" w:eastAsia="Times New Roman" w:hAnsiTheme="minorHAnsi" w:cstheme="minorHAnsi"/>
        </w:rPr>
      </w:pPr>
      <w:r w:rsidRPr="009520DE">
        <w:rPr>
          <w:rFonts w:asciiTheme="minorHAnsi" w:eastAsia="Times New Roman" w:hAnsiTheme="minorHAnsi" w:cstheme="minorHAnsi"/>
        </w:rPr>
        <w:t>Jim Jenniges – Member</w:t>
      </w:r>
      <w:r w:rsidRPr="009520DE">
        <w:rPr>
          <w:rFonts w:asciiTheme="minorHAnsi" w:eastAsia="Times New Roman" w:hAnsiTheme="minorHAnsi" w:cstheme="minorHAnsi"/>
        </w:rPr>
        <w:tab/>
      </w:r>
    </w:p>
    <w:p w14:paraId="6A7A55FA" w14:textId="77777777" w:rsidR="00E15FCC" w:rsidRPr="009520DE" w:rsidRDefault="00E15FCC" w:rsidP="00E15FCC">
      <w:pPr>
        <w:ind w:left="5040" w:hanging="5040"/>
        <w:jc w:val="both"/>
        <w:rPr>
          <w:rFonts w:asciiTheme="minorHAnsi" w:eastAsia="Times New Roman" w:hAnsiTheme="minorHAnsi" w:cstheme="minorHAnsi"/>
        </w:rPr>
      </w:pPr>
      <w:r w:rsidRPr="009520DE">
        <w:rPr>
          <w:rFonts w:asciiTheme="minorHAnsi" w:eastAsia="Times New Roman" w:hAnsiTheme="minorHAnsi" w:cstheme="minorHAnsi"/>
        </w:rPr>
        <w:t>Brandi Flyr – Member</w:t>
      </w:r>
      <w:r w:rsidRPr="009520DE">
        <w:rPr>
          <w:rFonts w:asciiTheme="minorHAnsi" w:eastAsia="Times New Roman" w:hAnsiTheme="minorHAnsi" w:cstheme="minorHAnsi"/>
        </w:rPr>
        <w:tab/>
      </w:r>
    </w:p>
    <w:p w14:paraId="7241370D" w14:textId="77777777" w:rsidR="00E15FCC" w:rsidRPr="009520DE" w:rsidRDefault="00E15FCC" w:rsidP="00E15FCC">
      <w:pPr>
        <w:jc w:val="both"/>
        <w:rPr>
          <w:rFonts w:asciiTheme="minorHAnsi" w:eastAsia="Times New Roman" w:hAnsiTheme="minorHAnsi" w:cstheme="minorHAnsi"/>
        </w:rPr>
      </w:pPr>
      <w:r w:rsidRPr="009520DE">
        <w:rPr>
          <w:rFonts w:asciiTheme="minorHAnsi" w:eastAsia="Times New Roman" w:hAnsiTheme="minorHAnsi" w:cstheme="minorHAnsi"/>
        </w:rPr>
        <w:t>Dave Zorn – Member</w:t>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p>
    <w:p w14:paraId="4AE9E8C1" w14:textId="77777777" w:rsidR="00E15FCC" w:rsidRPr="009520DE" w:rsidRDefault="00E15FCC" w:rsidP="00E15FCC">
      <w:pPr>
        <w:jc w:val="both"/>
        <w:rPr>
          <w:rFonts w:asciiTheme="minorHAnsi" w:eastAsia="Times New Roman" w:hAnsiTheme="minorHAnsi" w:cstheme="minorHAnsi"/>
        </w:rPr>
      </w:pP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r>
      <w:r w:rsidRPr="009520DE">
        <w:rPr>
          <w:rFonts w:asciiTheme="minorHAnsi" w:eastAsia="Times New Roman" w:hAnsiTheme="minorHAnsi" w:cstheme="minorHAnsi"/>
        </w:rPr>
        <w:tab/>
        <w:t xml:space="preserve"> </w:t>
      </w:r>
    </w:p>
    <w:p w14:paraId="0A9317D9" w14:textId="77777777" w:rsidR="00E15FCC" w:rsidRPr="0065021D" w:rsidRDefault="00E15FCC" w:rsidP="00E15FCC">
      <w:pPr>
        <w:jc w:val="both"/>
        <w:rPr>
          <w:rFonts w:asciiTheme="minorHAnsi" w:eastAsia="Times New Roman" w:hAnsiTheme="minorHAnsi" w:cstheme="minorHAnsi"/>
          <w:b/>
          <w:bCs/>
        </w:rPr>
      </w:pPr>
      <w:r w:rsidRPr="0065021D">
        <w:rPr>
          <w:rFonts w:asciiTheme="minorHAnsi" w:eastAsia="Times New Roman" w:hAnsiTheme="minorHAnsi" w:cstheme="minorHAnsi"/>
          <w:b/>
          <w:bCs/>
          <w:color w:val="0070C0"/>
        </w:rPr>
        <w:t>Executive Director’s Office (EDO)</w:t>
      </w:r>
      <w:r w:rsidRPr="0065021D">
        <w:rPr>
          <w:rFonts w:asciiTheme="minorHAnsi" w:eastAsia="Times New Roman" w:hAnsiTheme="minorHAnsi" w:cstheme="minorHAnsi"/>
          <w:b/>
          <w:bCs/>
          <w:color w:val="0070C0"/>
        </w:rPr>
        <w:tab/>
      </w:r>
      <w:r w:rsidRPr="0065021D">
        <w:rPr>
          <w:rFonts w:asciiTheme="minorHAnsi" w:eastAsia="Times New Roman" w:hAnsiTheme="minorHAnsi" w:cstheme="minorHAnsi"/>
          <w:b/>
          <w:bCs/>
          <w:color w:val="0070C0"/>
        </w:rPr>
        <w:tab/>
      </w:r>
      <w:r w:rsidRPr="0065021D">
        <w:rPr>
          <w:rFonts w:asciiTheme="minorHAnsi" w:eastAsia="Times New Roman" w:hAnsiTheme="minorHAnsi" w:cstheme="minorHAnsi"/>
          <w:b/>
          <w:bCs/>
          <w:color w:val="0070C0"/>
        </w:rPr>
        <w:tab/>
        <w:t>Other Participants</w:t>
      </w:r>
    </w:p>
    <w:p w14:paraId="48068A3E" w14:textId="23830032" w:rsidR="00E15FCC" w:rsidRPr="0065021D" w:rsidRDefault="00E15FCC" w:rsidP="00E15FCC">
      <w:pPr>
        <w:jc w:val="both"/>
        <w:rPr>
          <w:rFonts w:asciiTheme="minorHAnsi" w:eastAsia="Times New Roman" w:hAnsiTheme="minorHAnsi" w:cstheme="minorHAnsi"/>
        </w:rPr>
      </w:pPr>
      <w:r w:rsidRPr="0065021D">
        <w:rPr>
          <w:rFonts w:asciiTheme="minorHAnsi" w:eastAsia="Times New Roman" w:hAnsiTheme="minorHAnsi" w:cstheme="minorHAnsi"/>
        </w:rPr>
        <w:t>Jason Farnsworth, ED</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009520DE" w:rsidRPr="0065021D">
        <w:rPr>
          <w:rFonts w:asciiTheme="minorHAnsi" w:eastAsia="Times New Roman" w:hAnsiTheme="minorHAnsi" w:cstheme="minorHAnsi"/>
        </w:rPr>
        <w:t>Abe Kanz – Crane Trust</w:t>
      </w:r>
      <w:r w:rsidR="009520DE" w:rsidRPr="0065021D">
        <w:rPr>
          <w:rFonts w:asciiTheme="minorHAnsi" w:eastAsia="Times New Roman" w:hAnsiTheme="minorHAnsi" w:cstheme="minorHAnsi"/>
        </w:rPr>
        <w:tab/>
      </w:r>
    </w:p>
    <w:p w14:paraId="3DF23F05" w14:textId="4145840F" w:rsidR="00E15FCC" w:rsidRPr="0065021D" w:rsidRDefault="00E15FCC" w:rsidP="00E15FCC">
      <w:pPr>
        <w:jc w:val="both"/>
        <w:rPr>
          <w:rFonts w:asciiTheme="minorHAnsi" w:eastAsia="Times New Roman" w:hAnsiTheme="minorHAnsi" w:cstheme="minorHAnsi"/>
        </w:rPr>
      </w:pPr>
      <w:r w:rsidRPr="0065021D">
        <w:rPr>
          <w:rFonts w:asciiTheme="minorHAnsi" w:eastAsia="Times New Roman" w:hAnsiTheme="minorHAnsi" w:cstheme="minorHAnsi"/>
        </w:rPr>
        <w:t>Chad Smith</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009520DE" w:rsidRPr="0065021D">
        <w:rPr>
          <w:rFonts w:asciiTheme="minorHAnsi" w:eastAsia="Times New Roman" w:hAnsiTheme="minorHAnsi" w:cstheme="minorHAnsi"/>
        </w:rPr>
        <w:t>Melissa Marinovich – NGPC</w:t>
      </w:r>
    </w:p>
    <w:p w14:paraId="11687C22" w14:textId="651095EC" w:rsidR="00E15FCC" w:rsidRPr="0065021D" w:rsidRDefault="00E15FCC" w:rsidP="00E15FCC">
      <w:pPr>
        <w:jc w:val="both"/>
        <w:rPr>
          <w:rFonts w:asciiTheme="minorHAnsi" w:eastAsia="Times New Roman" w:hAnsiTheme="minorHAnsi" w:cstheme="minorHAnsi"/>
        </w:rPr>
      </w:pPr>
      <w:r w:rsidRPr="0065021D">
        <w:rPr>
          <w:rFonts w:asciiTheme="minorHAnsi" w:eastAsia="Times New Roman" w:hAnsiTheme="minorHAnsi" w:cstheme="minorHAnsi"/>
        </w:rPr>
        <w:t>Malinda Henry</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t xml:space="preserve">Mike Archer </w:t>
      </w:r>
      <w:r w:rsidR="00705A54" w:rsidRPr="0065021D">
        <w:rPr>
          <w:rFonts w:asciiTheme="minorHAnsi" w:eastAsia="Times New Roman" w:hAnsiTheme="minorHAnsi" w:cstheme="minorHAnsi"/>
        </w:rPr>
        <w:t>–</w:t>
      </w:r>
      <w:r w:rsidRPr="0065021D">
        <w:rPr>
          <w:rFonts w:asciiTheme="minorHAnsi" w:eastAsia="Times New Roman" w:hAnsiTheme="minorHAnsi" w:cstheme="minorHAnsi"/>
        </w:rPr>
        <w:t xml:space="preserve"> NGPC</w:t>
      </w:r>
    </w:p>
    <w:p w14:paraId="706EEB9B" w14:textId="26FAA356" w:rsidR="00E15FCC" w:rsidRPr="0065021D" w:rsidRDefault="00E15FCC" w:rsidP="00E15FCC">
      <w:pPr>
        <w:jc w:val="both"/>
        <w:rPr>
          <w:rFonts w:asciiTheme="minorHAnsi" w:eastAsia="Times New Roman" w:hAnsiTheme="minorHAnsi" w:cstheme="minorHAnsi"/>
        </w:rPr>
      </w:pPr>
      <w:r w:rsidRPr="0065021D">
        <w:rPr>
          <w:rFonts w:asciiTheme="minorHAnsi" w:eastAsia="Times New Roman" w:hAnsiTheme="minorHAnsi" w:cstheme="minorHAnsi"/>
        </w:rPr>
        <w:t>Justin Brei</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009520DE" w:rsidRPr="0065021D">
        <w:rPr>
          <w:rFonts w:asciiTheme="minorHAnsi" w:eastAsia="Times New Roman" w:hAnsiTheme="minorHAnsi" w:cstheme="minorHAnsi"/>
        </w:rPr>
        <w:t>Jack Mensinger – NE DNR</w:t>
      </w:r>
      <w:r w:rsidRPr="0065021D">
        <w:rPr>
          <w:rFonts w:asciiTheme="minorHAnsi" w:eastAsia="Times New Roman" w:hAnsiTheme="minorHAnsi" w:cstheme="minorHAnsi"/>
        </w:rPr>
        <w:tab/>
      </w:r>
      <w:r w:rsidRPr="0065021D">
        <w:rPr>
          <w:rFonts w:asciiTheme="minorHAnsi" w:eastAsia="Times New Roman" w:hAnsiTheme="minorHAnsi" w:cstheme="minorHAnsi"/>
        </w:rPr>
        <w:tab/>
      </w:r>
    </w:p>
    <w:p w14:paraId="6A518F8B" w14:textId="29E81CA4" w:rsidR="00E15FCC" w:rsidRPr="0065021D" w:rsidRDefault="00E15FCC" w:rsidP="00E15FCC">
      <w:pPr>
        <w:jc w:val="both"/>
        <w:rPr>
          <w:rFonts w:asciiTheme="minorHAnsi" w:eastAsia="Times New Roman" w:hAnsiTheme="minorHAnsi" w:cstheme="minorHAnsi"/>
        </w:rPr>
      </w:pPr>
      <w:r w:rsidRPr="0065021D">
        <w:rPr>
          <w:rFonts w:asciiTheme="minorHAnsi" w:eastAsia="Times New Roman" w:hAnsiTheme="minorHAnsi" w:cstheme="minorHAnsi"/>
        </w:rPr>
        <w:t>Seth Turner</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00705A54" w:rsidRPr="0065021D">
        <w:rPr>
          <w:rFonts w:asciiTheme="minorHAnsi" w:eastAsia="Times New Roman" w:hAnsiTheme="minorHAnsi" w:cstheme="minorHAnsi"/>
        </w:rPr>
        <w:t>Richard Belt - SPWRAP</w:t>
      </w:r>
    </w:p>
    <w:p w14:paraId="55FCB99C" w14:textId="1CD34848" w:rsidR="00E15FCC" w:rsidRPr="0065021D" w:rsidRDefault="00E15FCC" w:rsidP="00E15FCC">
      <w:pPr>
        <w:jc w:val="both"/>
        <w:rPr>
          <w:rFonts w:asciiTheme="minorHAnsi" w:eastAsia="Times New Roman" w:hAnsiTheme="minorHAnsi" w:cstheme="minorHAnsi"/>
        </w:rPr>
      </w:pPr>
      <w:r w:rsidRPr="0065021D">
        <w:rPr>
          <w:rFonts w:asciiTheme="minorHAnsi" w:eastAsia="Times New Roman" w:hAnsiTheme="minorHAnsi" w:cstheme="minorHAnsi"/>
        </w:rPr>
        <w:t>Patrick Farrell</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00705A54">
        <w:rPr>
          <w:rFonts w:asciiTheme="minorHAnsi" w:eastAsia="Times New Roman" w:hAnsiTheme="minorHAnsi" w:cstheme="minorHAnsi"/>
        </w:rPr>
        <w:t xml:space="preserve">Mark Pegg </w:t>
      </w:r>
      <w:r w:rsidR="00705A54" w:rsidRPr="0065021D">
        <w:rPr>
          <w:rFonts w:asciiTheme="minorHAnsi" w:eastAsia="Times New Roman" w:hAnsiTheme="minorHAnsi" w:cstheme="minorHAnsi"/>
        </w:rPr>
        <w:t>–</w:t>
      </w:r>
      <w:r w:rsidR="00705A54">
        <w:rPr>
          <w:rFonts w:asciiTheme="minorHAnsi" w:eastAsia="Times New Roman" w:hAnsiTheme="minorHAnsi" w:cstheme="minorHAnsi"/>
        </w:rPr>
        <w:t xml:space="preserve"> UNL</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p>
    <w:p w14:paraId="5B698803" w14:textId="3CDCAC63" w:rsidR="00E15FCC" w:rsidRPr="0065021D" w:rsidRDefault="00E15FCC" w:rsidP="00E15FCC">
      <w:pPr>
        <w:jc w:val="both"/>
        <w:rPr>
          <w:rFonts w:asciiTheme="minorHAnsi" w:eastAsia="Times New Roman" w:hAnsiTheme="minorHAnsi" w:cstheme="minorHAnsi"/>
        </w:rPr>
      </w:pPr>
      <w:r w:rsidRPr="0065021D">
        <w:rPr>
          <w:rFonts w:asciiTheme="minorHAnsi" w:eastAsia="Times New Roman" w:hAnsiTheme="minorHAnsi" w:cstheme="minorHAnsi"/>
        </w:rPr>
        <w:t>Tim Tunnell</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00705A54">
        <w:rPr>
          <w:rFonts w:asciiTheme="minorHAnsi" w:eastAsia="Times New Roman" w:hAnsiTheme="minorHAnsi" w:cstheme="minorHAnsi"/>
        </w:rPr>
        <w:t xml:space="preserve">Jonathan Spurgeon </w:t>
      </w:r>
      <w:r w:rsidR="00705A54" w:rsidRPr="0065021D">
        <w:rPr>
          <w:rFonts w:asciiTheme="minorHAnsi" w:eastAsia="Times New Roman" w:hAnsiTheme="minorHAnsi" w:cstheme="minorHAnsi"/>
        </w:rPr>
        <w:t>–</w:t>
      </w:r>
      <w:r w:rsidR="00705A54">
        <w:rPr>
          <w:rFonts w:asciiTheme="minorHAnsi" w:eastAsia="Times New Roman" w:hAnsiTheme="minorHAnsi" w:cstheme="minorHAnsi"/>
        </w:rPr>
        <w:t xml:space="preserve"> UNL/USGS</w:t>
      </w:r>
      <w:r w:rsidRPr="0065021D">
        <w:rPr>
          <w:rFonts w:asciiTheme="minorHAnsi" w:eastAsia="Times New Roman" w:hAnsiTheme="minorHAnsi" w:cstheme="minorHAnsi"/>
        </w:rPr>
        <w:tab/>
      </w:r>
      <w:r w:rsidRPr="0065021D">
        <w:rPr>
          <w:rFonts w:asciiTheme="minorHAnsi" w:eastAsia="Times New Roman" w:hAnsiTheme="minorHAnsi" w:cstheme="minorHAnsi"/>
        </w:rPr>
        <w:tab/>
      </w:r>
      <w:r w:rsidRPr="0065021D">
        <w:rPr>
          <w:rFonts w:asciiTheme="minorHAnsi" w:eastAsia="Times New Roman" w:hAnsiTheme="minorHAnsi" w:cstheme="minorHAnsi"/>
        </w:rPr>
        <w:tab/>
      </w:r>
    </w:p>
    <w:p w14:paraId="7A93BBF8" w14:textId="671C12A5" w:rsidR="00E15FCC" w:rsidRPr="0065021D" w:rsidRDefault="009520DE" w:rsidP="00E15FCC">
      <w:pPr>
        <w:jc w:val="both"/>
        <w:rPr>
          <w:rFonts w:asciiTheme="minorHAnsi" w:eastAsia="Times New Roman" w:hAnsiTheme="minorHAnsi" w:cstheme="minorHAnsi"/>
        </w:rPr>
      </w:pPr>
      <w:r w:rsidRPr="0065021D">
        <w:rPr>
          <w:rFonts w:asciiTheme="minorHAnsi" w:eastAsia="Times New Roman" w:hAnsiTheme="minorHAnsi" w:cstheme="minorHAnsi"/>
        </w:rPr>
        <w:t>Quinn Lewis</w:t>
      </w:r>
      <w:r w:rsidR="00B45FD1">
        <w:rPr>
          <w:rFonts w:asciiTheme="minorHAnsi" w:eastAsia="Times New Roman" w:hAnsiTheme="minorHAnsi" w:cstheme="minorHAnsi"/>
        </w:rPr>
        <w:tab/>
      </w:r>
      <w:r w:rsidR="00B45FD1">
        <w:rPr>
          <w:rFonts w:asciiTheme="minorHAnsi" w:eastAsia="Times New Roman" w:hAnsiTheme="minorHAnsi" w:cstheme="minorHAnsi"/>
        </w:rPr>
        <w:tab/>
      </w:r>
      <w:r w:rsidR="00B45FD1">
        <w:rPr>
          <w:rFonts w:asciiTheme="minorHAnsi" w:eastAsia="Times New Roman" w:hAnsiTheme="minorHAnsi" w:cstheme="minorHAnsi"/>
        </w:rPr>
        <w:tab/>
      </w:r>
      <w:r w:rsidR="00B45FD1">
        <w:rPr>
          <w:rFonts w:asciiTheme="minorHAnsi" w:eastAsia="Times New Roman" w:hAnsiTheme="minorHAnsi" w:cstheme="minorHAnsi"/>
        </w:rPr>
        <w:tab/>
      </w:r>
      <w:r w:rsidR="00B45FD1">
        <w:rPr>
          <w:rFonts w:asciiTheme="minorHAnsi" w:eastAsia="Times New Roman" w:hAnsiTheme="minorHAnsi" w:cstheme="minorHAnsi"/>
        </w:rPr>
        <w:tab/>
      </w:r>
      <w:r w:rsidR="00B45FD1">
        <w:rPr>
          <w:rFonts w:asciiTheme="minorHAnsi" w:eastAsia="Times New Roman" w:hAnsiTheme="minorHAnsi" w:cstheme="minorHAnsi"/>
        </w:rPr>
        <w:tab/>
      </w:r>
      <w:r w:rsidR="00705A54">
        <w:rPr>
          <w:rFonts w:asciiTheme="minorHAnsi" w:eastAsia="Times New Roman" w:hAnsiTheme="minorHAnsi" w:cstheme="minorHAnsi"/>
        </w:rPr>
        <w:t xml:space="preserve">Kirk Steffensen </w:t>
      </w:r>
      <w:r w:rsidR="00705A54" w:rsidRPr="0065021D">
        <w:rPr>
          <w:rFonts w:asciiTheme="minorHAnsi" w:eastAsia="Times New Roman" w:hAnsiTheme="minorHAnsi" w:cstheme="minorHAnsi"/>
        </w:rPr>
        <w:t>–</w:t>
      </w:r>
      <w:r w:rsidR="00705A54">
        <w:rPr>
          <w:rFonts w:asciiTheme="minorHAnsi" w:eastAsia="Times New Roman" w:hAnsiTheme="minorHAnsi" w:cstheme="minorHAnsi"/>
        </w:rPr>
        <w:t xml:space="preserve"> NGPC</w:t>
      </w:r>
      <w:r w:rsidR="00E15FCC" w:rsidRPr="0065021D">
        <w:rPr>
          <w:rFonts w:asciiTheme="minorHAnsi" w:eastAsia="Times New Roman" w:hAnsiTheme="minorHAnsi" w:cstheme="minorHAnsi"/>
        </w:rPr>
        <w:tab/>
      </w:r>
      <w:r w:rsidR="00E15FCC" w:rsidRPr="0065021D">
        <w:rPr>
          <w:rFonts w:asciiTheme="minorHAnsi" w:eastAsia="Times New Roman" w:hAnsiTheme="minorHAnsi" w:cstheme="minorHAnsi"/>
        </w:rPr>
        <w:tab/>
      </w:r>
      <w:r w:rsidR="00E15FCC" w:rsidRPr="0065021D">
        <w:rPr>
          <w:rFonts w:asciiTheme="minorHAnsi" w:eastAsia="Times New Roman" w:hAnsiTheme="minorHAnsi" w:cstheme="minorHAnsi"/>
        </w:rPr>
        <w:tab/>
      </w:r>
    </w:p>
    <w:p w14:paraId="41CE3377" w14:textId="11528EA9" w:rsidR="00E15FCC" w:rsidRPr="0065021D" w:rsidRDefault="009520DE" w:rsidP="00E15FCC">
      <w:pPr>
        <w:jc w:val="both"/>
        <w:rPr>
          <w:rFonts w:asciiTheme="minorHAnsi" w:eastAsia="Times New Roman" w:hAnsiTheme="minorHAnsi" w:cstheme="minorHAnsi"/>
        </w:rPr>
      </w:pPr>
      <w:r w:rsidRPr="0065021D">
        <w:rPr>
          <w:rFonts w:asciiTheme="minorHAnsi" w:eastAsia="Times New Roman" w:hAnsiTheme="minorHAnsi" w:cstheme="minorHAnsi"/>
        </w:rPr>
        <w:t>Jonathan Wentz</w:t>
      </w:r>
      <w:r w:rsidR="00B45FD1">
        <w:rPr>
          <w:rFonts w:asciiTheme="minorHAnsi" w:eastAsia="Times New Roman" w:hAnsiTheme="minorHAnsi" w:cstheme="minorHAnsi"/>
        </w:rPr>
        <w:tab/>
      </w:r>
      <w:r w:rsidR="00B45FD1">
        <w:rPr>
          <w:rFonts w:asciiTheme="minorHAnsi" w:eastAsia="Times New Roman" w:hAnsiTheme="minorHAnsi" w:cstheme="minorHAnsi"/>
        </w:rPr>
        <w:tab/>
      </w:r>
      <w:r w:rsidR="00B45FD1">
        <w:rPr>
          <w:rFonts w:asciiTheme="minorHAnsi" w:eastAsia="Times New Roman" w:hAnsiTheme="minorHAnsi" w:cstheme="minorHAnsi"/>
        </w:rPr>
        <w:tab/>
      </w:r>
      <w:r w:rsidR="00B45FD1">
        <w:rPr>
          <w:rFonts w:asciiTheme="minorHAnsi" w:eastAsia="Times New Roman" w:hAnsiTheme="minorHAnsi" w:cstheme="minorHAnsi"/>
        </w:rPr>
        <w:tab/>
      </w:r>
      <w:r w:rsidR="00B45FD1">
        <w:rPr>
          <w:rFonts w:asciiTheme="minorHAnsi" w:eastAsia="Times New Roman" w:hAnsiTheme="minorHAnsi" w:cstheme="minorHAnsi"/>
        </w:rPr>
        <w:tab/>
      </w:r>
      <w:r w:rsidR="00705A54">
        <w:rPr>
          <w:rFonts w:asciiTheme="minorHAnsi" w:eastAsia="Times New Roman" w:hAnsiTheme="minorHAnsi" w:cstheme="minorHAnsi"/>
        </w:rPr>
        <w:t xml:space="preserve">Ed Heist </w:t>
      </w:r>
      <w:r w:rsidR="00705A54" w:rsidRPr="0065021D">
        <w:rPr>
          <w:rFonts w:asciiTheme="minorHAnsi" w:eastAsia="Times New Roman" w:hAnsiTheme="minorHAnsi" w:cstheme="minorHAnsi"/>
        </w:rPr>
        <w:t>–</w:t>
      </w:r>
      <w:r w:rsidR="00705A54">
        <w:rPr>
          <w:rFonts w:asciiTheme="minorHAnsi" w:eastAsia="Times New Roman" w:hAnsiTheme="minorHAnsi" w:cstheme="minorHAnsi"/>
        </w:rPr>
        <w:t xml:space="preserve"> SIU</w:t>
      </w:r>
      <w:r w:rsidRPr="0065021D">
        <w:rPr>
          <w:rFonts w:asciiTheme="minorHAnsi" w:eastAsia="Times New Roman" w:hAnsiTheme="minorHAnsi" w:cstheme="minorHAnsi"/>
        </w:rPr>
        <w:tab/>
      </w:r>
      <w:r w:rsidR="00E15FCC" w:rsidRPr="0065021D">
        <w:rPr>
          <w:rFonts w:asciiTheme="minorHAnsi" w:eastAsia="Times New Roman" w:hAnsiTheme="minorHAnsi" w:cstheme="minorHAnsi"/>
        </w:rPr>
        <w:tab/>
      </w:r>
      <w:r w:rsidR="00E15FCC" w:rsidRPr="0065021D">
        <w:rPr>
          <w:rFonts w:asciiTheme="minorHAnsi" w:eastAsia="Times New Roman" w:hAnsiTheme="minorHAnsi" w:cstheme="minorHAnsi"/>
        </w:rPr>
        <w:tab/>
      </w:r>
      <w:r w:rsidR="00E15FCC" w:rsidRPr="0065021D">
        <w:rPr>
          <w:rFonts w:asciiTheme="minorHAnsi" w:eastAsia="Times New Roman" w:hAnsiTheme="minorHAnsi" w:cstheme="minorHAnsi"/>
        </w:rPr>
        <w:tab/>
      </w:r>
      <w:r w:rsidR="00E15FCC" w:rsidRPr="0065021D">
        <w:rPr>
          <w:rFonts w:asciiTheme="minorHAnsi" w:eastAsia="Times New Roman" w:hAnsiTheme="minorHAnsi" w:cstheme="minorHAnsi"/>
        </w:rPr>
        <w:tab/>
      </w:r>
    </w:p>
    <w:p w14:paraId="68371D90" w14:textId="55311164" w:rsidR="009520DE" w:rsidRPr="0065021D" w:rsidRDefault="009520DE" w:rsidP="00E15FCC">
      <w:pPr>
        <w:jc w:val="both"/>
        <w:rPr>
          <w:rFonts w:asciiTheme="minorHAnsi" w:eastAsia="Times New Roman" w:hAnsiTheme="minorHAnsi" w:cstheme="minorHAnsi"/>
        </w:rPr>
      </w:pPr>
      <w:r w:rsidRPr="0065021D">
        <w:rPr>
          <w:rFonts w:asciiTheme="minorHAnsi" w:eastAsia="Times New Roman" w:hAnsiTheme="minorHAnsi" w:cstheme="minorHAnsi"/>
        </w:rPr>
        <w:t xml:space="preserve">Nicole </w:t>
      </w:r>
      <w:proofErr w:type="spellStart"/>
      <w:r w:rsidRPr="0065021D">
        <w:rPr>
          <w:rFonts w:asciiTheme="minorHAnsi" w:eastAsia="Times New Roman" w:hAnsiTheme="minorHAnsi" w:cstheme="minorHAnsi"/>
        </w:rPr>
        <w:t>Fijman</w:t>
      </w:r>
      <w:proofErr w:type="spellEnd"/>
      <w:r w:rsidR="00B45FD1">
        <w:rPr>
          <w:rFonts w:asciiTheme="minorHAnsi" w:eastAsia="Times New Roman" w:hAnsiTheme="minorHAnsi" w:cstheme="minorHAnsi"/>
        </w:rPr>
        <w:tab/>
      </w:r>
      <w:r w:rsidR="00B45FD1">
        <w:rPr>
          <w:rFonts w:asciiTheme="minorHAnsi" w:eastAsia="Times New Roman" w:hAnsiTheme="minorHAnsi" w:cstheme="minorHAnsi"/>
        </w:rPr>
        <w:tab/>
      </w:r>
      <w:r w:rsidR="00B45FD1">
        <w:rPr>
          <w:rFonts w:asciiTheme="minorHAnsi" w:eastAsia="Times New Roman" w:hAnsiTheme="minorHAnsi" w:cstheme="minorHAnsi"/>
        </w:rPr>
        <w:tab/>
      </w:r>
      <w:r w:rsidR="00B45FD1">
        <w:rPr>
          <w:rFonts w:asciiTheme="minorHAnsi" w:eastAsia="Times New Roman" w:hAnsiTheme="minorHAnsi" w:cstheme="minorHAnsi"/>
        </w:rPr>
        <w:tab/>
      </w:r>
      <w:r w:rsidR="00B45FD1">
        <w:rPr>
          <w:rFonts w:asciiTheme="minorHAnsi" w:eastAsia="Times New Roman" w:hAnsiTheme="minorHAnsi" w:cstheme="minorHAnsi"/>
        </w:rPr>
        <w:tab/>
      </w:r>
      <w:r w:rsidR="00B45FD1">
        <w:rPr>
          <w:rFonts w:asciiTheme="minorHAnsi" w:eastAsia="Times New Roman" w:hAnsiTheme="minorHAnsi" w:cstheme="minorHAnsi"/>
        </w:rPr>
        <w:tab/>
      </w:r>
      <w:proofErr w:type="spellStart"/>
      <w:r w:rsidR="00705A54">
        <w:rPr>
          <w:rFonts w:asciiTheme="minorHAnsi" w:eastAsia="Times New Roman" w:hAnsiTheme="minorHAnsi" w:cstheme="minorHAnsi"/>
        </w:rPr>
        <w:t>Junman</w:t>
      </w:r>
      <w:proofErr w:type="spellEnd"/>
      <w:r w:rsidR="00705A54">
        <w:rPr>
          <w:rFonts w:asciiTheme="minorHAnsi" w:eastAsia="Times New Roman" w:hAnsiTheme="minorHAnsi" w:cstheme="minorHAnsi"/>
        </w:rPr>
        <w:t xml:space="preserve"> Huang </w:t>
      </w:r>
      <w:r w:rsidR="00705A54" w:rsidRPr="0065021D">
        <w:rPr>
          <w:rFonts w:asciiTheme="minorHAnsi" w:eastAsia="Times New Roman" w:hAnsiTheme="minorHAnsi" w:cstheme="minorHAnsi"/>
        </w:rPr>
        <w:t>–</w:t>
      </w:r>
      <w:r w:rsidR="00705A54">
        <w:rPr>
          <w:rFonts w:asciiTheme="minorHAnsi" w:eastAsia="Times New Roman" w:hAnsiTheme="minorHAnsi" w:cstheme="minorHAnsi"/>
        </w:rPr>
        <w:t xml:space="preserve"> SIU</w:t>
      </w:r>
    </w:p>
    <w:p w14:paraId="6D0BAF9F" w14:textId="568DE0E7" w:rsidR="00705A54" w:rsidRDefault="009520DE" w:rsidP="00E15FCC">
      <w:pPr>
        <w:jc w:val="both"/>
        <w:rPr>
          <w:rFonts w:asciiTheme="minorHAnsi" w:eastAsia="Times New Roman" w:hAnsiTheme="minorHAnsi" w:cstheme="minorHAnsi"/>
        </w:rPr>
      </w:pPr>
      <w:r w:rsidRPr="0065021D">
        <w:rPr>
          <w:rFonts w:asciiTheme="minorHAnsi" w:eastAsia="Times New Roman" w:hAnsiTheme="minorHAnsi" w:cstheme="minorHAnsi"/>
        </w:rPr>
        <w:t>Ed Weschler</w:t>
      </w:r>
      <w:r w:rsidR="00705A54">
        <w:rPr>
          <w:rFonts w:asciiTheme="minorHAnsi" w:eastAsia="Times New Roman" w:hAnsiTheme="minorHAnsi" w:cstheme="minorHAnsi"/>
        </w:rPr>
        <w:tab/>
      </w:r>
      <w:r w:rsidR="00705A54">
        <w:rPr>
          <w:rFonts w:asciiTheme="minorHAnsi" w:eastAsia="Times New Roman" w:hAnsiTheme="minorHAnsi" w:cstheme="minorHAnsi"/>
        </w:rPr>
        <w:tab/>
      </w:r>
      <w:r w:rsidR="00705A54">
        <w:rPr>
          <w:rFonts w:asciiTheme="minorHAnsi" w:eastAsia="Times New Roman" w:hAnsiTheme="minorHAnsi" w:cstheme="minorHAnsi"/>
        </w:rPr>
        <w:tab/>
      </w:r>
      <w:r w:rsidR="00705A54">
        <w:rPr>
          <w:rFonts w:asciiTheme="minorHAnsi" w:eastAsia="Times New Roman" w:hAnsiTheme="minorHAnsi" w:cstheme="minorHAnsi"/>
        </w:rPr>
        <w:tab/>
      </w:r>
      <w:r w:rsidR="00705A54">
        <w:rPr>
          <w:rFonts w:asciiTheme="minorHAnsi" w:eastAsia="Times New Roman" w:hAnsiTheme="minorHAnsi" w:cstheme="minorHAnsi"/>
        </w:rPr>
        <w:tab/>
      </w:r>
      <w:r w:rsidR="00705A54">
        <w:rPr>
          <w:rFonts w:asciiTheme="minorHAnsi" w:eastAsia="Times New Roman" w:hAnsiTheme="minorHAnsi" w:cstheme="minorHAnsi"/>
        </w:rPr>
        <w:tab/>
        <w:t xml:space="preserve">Blair Greimann </w:t>
      </w:r>
      <w:r w:rsidR="00705A54" w:rsidRPr="0065021D">
        <w:rPr>
          <w:rFonts w:asciiTheme="minorHAnsi" w:eastAsia="Times New Roman" w:hAnsiTheme="minorHAnsi" w:cstheme="minorHAnsi"/>
        </w:rPr>
        <w:t>–</w:t>
      </w:r>
      <w:r w:rsidR="00705A54">
        <w:rPr>
          <w:rFonts w:asciiTheme="minorHAnsi" w:eastAsia="Times New Roman" w:hAnsiTheme="minorHAnsi" w:cstheme="minorHAnsi"/>
        </w:rPr>
        <w:t xml:space="preserve"> Stantec</w:t>
      </w:r>
      <w:r w:rsidR="00EE242F" w:rsidRPr="0065021D">
        <w:rPr>
          <w:rFonts w:asciiTheme="minorHAnsi" w:eastAsia="Times New Roman" w:hAnsiTheme="minorHAnsi" w:cstheme="minorHAnsi"/>
        </w:rPr>
        <w:tab/>
      </w:r>
      <w:r w:rsidR="00EE242F" w:rsidRPr="0065021D">
        <w:rPr>
          <w:rFonts w:asciiTheme="minorHAnsi" w:eastAsia="Times New Roman" w:hAnsiTheme="minorHAnsi" w:cstheme="minorHAnsi"/>
        </w:rPr>
        <w:tab/>
      </w:r>
      <w:r w:rsidR="00EE242F" w:rsidRPr="0065021D">
        <w:rPr>
          <w:rFonts w:asciiTheme="minorHAnsi" w:eastAsia="Times New Roman" w:hAnsiTheme="minorHAnsi" w:cstheme="minorHAnsi"/>
        </w:rPr>
        <w:tab/>
      </w:r>
      <w:r w:rsidR="00EE242F" w:rsidRPr="0065021D">
        <w:rPr>
          <w:rFonts w:asciiTheme="minorHAnsi" w:eastAsia="Times New Roman" w:hAnsiTheme="minorHAnsi" w:cstheme="minorHAnsi"/>
        </w:rPr>
        <w:tab/>
      </w:r>
      <w:r w:rsidR="00705A54">
        <w:rPr>
          <w:rFonts w:asciiTheme="minorHAnsi" w:eastAsia="Times New Roman" w:hAnsiTheme="minorHAnsi" w:cstheme="minorHAnsi"/>
        </w:rPr>
        <w:tab/>
      </w:r>
      <w:r w:rsidR="00705A54">
        <w:rPr>
          <w:rFonts w:asciiTheme="minorHAnsi" w:eastAsia="Times New Roman" w:hAnsiTheme="minorHAnsi" w:cstheme="minorHAnsi"/>
        </w:rPr>
        <w:tab/>
      </w:r>
      <w:r w:rsidR="00705A54">
        <w:rPr>
          <w:rFonts w:asciiTheme="minorHAnsi" w:eastAsia="Times New Roman" w:hAnsiTheme="minorHAnsi" w:cstheme="minorHAnsi"/>
        </w:rPr>
        <w:tab/>
      </w:r>
      <w:r w:rsidR="00705A54">
        <w:rPr>
          <w:rFonts w:asciiTheme="minorHAnsi" w:eastAsia="Times New Roman" w:hAnsiTheme="minorHAnsi" w:cstheme="minorHAnsi"/>
        </w:rPr>
        <w:tab/>
      </w:r>
      <w:r w:rsidR="00705A54">
        <w:rPr>
          <w:rFonts w:asciiTheme="minorHAnsi" w:eastAsia="Times New Roman" w:hAnsiTheme="minorHAnsi" w:cstheme="minorHAnsi"/>
        </w:rPr>
        <w:tab/>
      </w:r>
      <w:r w:rsidR="00705A54">
        <w:rPr>
          <w:rFonts w:asciiTheme="minorHAnsi" w:eastAsia="Times New Roman" w:hAnsiTheme="minorHAnsi" w:cstheme="minorHAnsi"/>
        </w:rPr>
        <w:tab/>
        <w:t xml:space="preserve">Chris Jaros </w:t>
      </w:r>
      <w:r w:rsidR="00705A54" w:rsidRPr="0065021D">
        <w:rPr>
          <w:rFonts w:asciiTheme="minorHAnsi" w:eastAsia="Times New Roman" w:hAnsiTheme="minorHAnsi" w:cstheme="minorHAnsi"/>
        </w:rPr>
        <w:t>–</w:t>
      </w:r>
      <w:r w:rsidR="00705A54">
        <w:rPr>
          <w:rFonts w:asciiTheme="minorHAnsi" w:eastAsia="Times New Roman" w:hAnsiTheme="minorHAnsi" w:cstheme="minorHAnsi"/>
        </w:rPr>
        <w:t xml:space="preserve"> Stantec</w:t>
      </w:r>
    </w:p>
    <w:p w14:paraId="41C3216B" w14:textId="28855232" w:rsidR="00705A54" w:rsidRDefault="00705A54" w:rsidP="00E15FCC">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t xml:space="preserve">Michael Scurlock </w:t>
      </w:r>
      <w:r w:rsidRPr="0065021D">
        <w:rPr>
          <w:rFonts w:asciiTheme="minorHAnsi" w:eastAsia="Times New Roman" w:hAnsiTheme="minorHAnsi" w:cstheme="minorHAnsi"/>
        </w:rPr>
        <w:t>–</w:t>
      </w:r>
      <w:r>
        <w:rPr>
          <w:rFonts w:asciiTheme="minorHAnsi" w:eastAsia="Times New Roman" w:hAnsiTheme="minorHAnsi" w:cstheme="minorHAnsi"/>
        </w:rPr>
        <w:t xml:space="preserve"> GEI Consultants</w:t>
      </w:r>
    </w:p>
    <w:p w14:paraId="650D4394" w14:textId="0FF23D85" w:rsidR="00AC6E17" w:rsidRPr="00D32290" w:rsidRDefault="00705A54" w:rsidP="00E15FCC">
      <w:pPr>
        <w:jc w:val="both"/>
        <w:rPr>
          <w:rFonts w:asciiTheme="minorHAnsi" w:eastAsia="Times New Roman"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t xml:space="preserve">Natalie Youngblood </w:t>
      </w:r>
      <w:r w:rsidRPr="0065021D">
        <w:rPr>
          <w:rFonts w:asciiTheme="minorHAnsi" w:eastAsia="Times New Roman" w:hAnsiTheme="minorHAnsi" w:cstheme="minorHAnsi"/>
        </w:rPr>
        <w:t>–</w:t>
      </w:r>
      <w:r>
        <w:rPr>
          <w:rFonts w:asciiTheme="minorHAnsi" w:eastAsia="Times New Roman" w:hAnsiTheme="minorHAnsi" w:cstheme="minorHAnsi"/>
        </w:rPr>
        <w:t xml:space="preserve"> GEI Consultants</w:t>
      </w:r>
      <w:r w:rsidR="00EE242F" w:rsidRPr="0065021D">
        <w:rPr>
          <w:rFonts w:asciiTheme="minorHAnsi" w:eastAsia="Times New Roman" w:hAnsiTheme="minorHAnsi" w:cstheme="minorHAnsi"/>
        </w:rPr>
        <w:tab/>
      </w:r>
      <w:r w:rsidR="00EE242F" w:rsidRPr="0065021D">
        <w:rPr>
          <w:rFonts w:asciiTheme="minorHAnsi" w:eastAsia="Times New Roman" w:hAnsiTheme="minorHAnsi" w:cstheme="minorHAnsi"/>
        </w:rPr>
        <w:tab/>
      </w:r>
      <w:r w:rsidR="00AC6E17" w:rsidRPr="00D32290">
        <w:rPr>
          <w:rFonts w:asciiTheme="minorHAnsi" w:eastAsia="Times New Roman" w:hAnsiTheme="minorHAnsi" w:cstheme="minorHAnsi"/>
        </w:rPr>
        <w:br w:type="page"/>
      </w:r>
    </w:p>
    <w:p w14:paraId="48E669FE" w14:textId="414A58D5" w:rsidR="00AC6E17" w:rsidRPr="00D32290" w:rsidRDefault="00AC6E17" w:rsidP="00AC6E17">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4A7D1E53" w14:textId="4C6912CB" w:rsidR="00AC6E17" w:rsidRPr="00D32290" w:rsidRDefault="0029780C" w:rsidP="00AC6E17">
      <w:pPr>
        <w:pStyle w:val="NoSpacing"/>
        <w:rPr>
          <w:rFonts w:asciiTheme="minorHAnsi" w:hAnsiTheme="minorHAnsi" w:cstheme="minorHAnsi"/>
        </w:rPr>
      </w:pPr>
      <w:ins w:id="5" w:author="Rich Walters" w:date="2025-03-03T12:42:00Z">
        <w:r>
          <w:rPr>
            <w:rFonts w:asciiTheme="minorHAnsi" w:hAnsiTheme="minorHAnsi" w:cstheme="minorHAnsi"/>
          </w:rPr>
          <w:t xml:space="preserve">Walters </w:t>
        </w:r>
      </w:ins>
      <w:del w:id="6" w:author="Rich Walters" w:date="2025-03-03T12:42:00Z">
        <w:r w:rsidR="00AC6E17" w:rsidRPr="00FA595D" w:rsidDel="0029780C">
          <w:rPr>
            <w:rFonts w:asciiTheme="minorHAnsi" w:hAnsiTheme="minorHAnsi" w:cstheme="minorHAnsi"/>
          </w:rPr>
          <w:delText xml:space="preserve">Rabbe </w:delText>
        </w:r>
      </w:del>
      <w:r w:rsidR="00AC6E17" w:rsidRPr="00FA595D">
        <w:rPr>
          <w:rFonts w:asciiTheme="minorHAnsi" w:hAnsiTheme="minorHAnsi" w:cstheme="minorHAnsi"/>
        </w:rPr>
        <w:t>called the meeting to order at</w:t>
      </w:r>
      <w:r w:rsidR="007015E1">
        <w:rPr>
          <w:rFonts w:asciiTheme="minorHAnsi" w:hAnsiTheme="minorHAnsi" w:cstheme="minorHAnsi"/>
        </w:rPr>
        <w:t xml:space="preserve"> 8:00</w:t>
      </w:r>
      <w:r w:rsidR="00AC6E17" w:rsidRPr="00FA595D">
        <w:rPr>
          <w:rFonts w:asciiTheme="minorHAnsi" w:hAnsiTheme="minorHAnsi" w:cstheme="minorHAnsi"/>
        </w:rPr>
        <w:t xml:space="preserve"> AM Central Time.</w:t>
      </w:r>
    </w:p>
    <w:p w14:paraId="36CAD83B" w14:textId="77777777" w:rsidR="00744A8B" w:rsidRDefault="00744A8B" w:rsidP="00744A8B">
      <w:pPr>
        <w:pStyle w:val="NoSpacing"/>
        <w:rPr>
          <w:rFonts w:asciiTheme="minorHAnsi" w:hAnsiTheme="minorHAnsi" w:cstheme="minorHAnsi"/>
          <w:i/>
          <w:iCs/>
        </w:rPr>
      </w:pPr>
    </w:p>
    <w:p w14:paraId="7BC02F57" w14:textId="607A5998" w:rsidR="00AC6E17" w:rsidRPr="00D32290" w:rsidRDefault="00247958" w:rsidP="00AC6E17">
      <w:pPr>
        <w:pStyle w:val="NoSpacing"/>
        <w:rPr>
          <w:rFonts w:asciiTheme="minorHAnsi" w:hAnsiTheme="minorHAnsi" w:cstheme="minorHAnsi"/>
          <w:b/>
          <w:bCs/>
          <w:u w:val="single"/>
        </w:rPr>
      </w:pPr>
      <w:r>
        <w:rPr>
          <w:rFonts w:asciiTheme="minorHAnsi" w:hAnsiTheme="minorHAnsi" w:cstheme="minorHAnsi"/>
          <w:b/>
          <w:bCs/>
          <w:u w:val="single"/>
        </w:rPr>
        <w:t>PEER REVIEW AND PUBLICATION</w:t>
      </w:r>
    </w:p>
    <w:p w14:paraId="65904BF5" w14:textId="22885B45" w:rsidR="00AC6E17" w:rsidRDefault="00247958" w:rsidP="00235FE6">
      <w:pPr>
        <w:rPr>
          <w:rFonts w:cstheme="minorHAnsi"/>
          <w:i/>
          <w:iCs/>
        </w:rPr>
      </w:pPr>
      <w:r>
        <w:rPr>
          <w:rFonts w:cstheme="minorHAnsi"/>
          <w:i/>
          <w:iCs/>
        </w:rPr>
        <w:t>WET MEADOW HYDROLOGY REPORT</w:t>
      </w:r>
    </w:p>
    <w:p w14:paraId="0677E105" w14:textId="655660F6" w:rsidR="009779CF" w:rsidRPr="001826F2" w:rsidRDefault="00072973" w:rsidP="00235FE6">
      <w:r w:rsidRPr="001826F2">
        <w:rPr>
          <w:rFonts w:cstheme="minorHAnsi"/>
        </w:rPr>
        <w:t>Smith started off summarizing where we are at with the peer review process.</w:t>
      </w:r>
      <w:r w:rsidR="00387FF4" w:rsidRPr="001826F2">
        <w:rPr>
          <w:rFonts w:cstheme="minorHAnsi"/>
        </w:rPr>
        <w:t xml:space="preserve"> He said the P</w:t>
      </w:r>
      <w:r w:rsidRPr="001826F2">
        <w:rPr>
          <w:rFonts w:cstheme="minorHAnsi"/>
        </w:rPr>
        <w:t xml:space="preserve">rogram document anticipates a non-agreement peer review. </w:t>
      </w:r>
      <w:r w:rsidR="00387FF4" w:rsidRPr="001826F2">
        <w:rPr>
          <w:rFonts w:cstheme="minorHAnsi"/>
        </w:rPr>
        <w:t>Because the EDO lost their internal ground water modeler, they a</w:t>
      </w:r>
      <w:r w:rsidRPr="001826F2">
        <w:rPr>
          <w:rFonts w:cstheme="minorHAnsi"/>
        </w:rPr>
        <w:t xml:space="preserve">sked a Special Advisor to help us understand the peer reviewer comments and </w:t>
      </w:r>
      <w:r w:rsidR="00387FF4" w:rsidRPr="001826F2">
        <w:rPr>
          <w:rFonts w:cstheme="minorHAnsi"/>
        </w:rPr>
        <w:t xml:space="preserve">provide us with some options </w:t>
      </w:r>
      <w:r w:rsidRPr="001826F2">
        <w:rPr>
          <w:rFonts w:cstheme="minorHAnsi"/>
        </w:rPr>
        <w:t>to deal with those comments</w:t>
      </w:r>
      <w:r w:rsidR="00387FF4" w:rsidRPr="001826F2">
        <w:rPr>
          <w:rFonts w:cstheme="minorHAnsi"/>
        </w:rPr>
        <w:t xml:space="preserve">. </w:t>
      </w:r>
      <w:r w:rsidR="00397706">
        <w:rPr>
          <w:rFonts w:cstheme="minorHAnsi"/>
        </w:rPr>
        <w:t xml:space="preserve">New Special Advisor Dr. </w:t>
      </w:r>
      <w:r w:rsidRPr="001826F2">
        <w:rPr>
          <w:rFonts w:cstheme="minorHAnsi"/>
        </w:rPr>
        <w:t xml:space="preserve">Calvin Miller </w:t>
      </w:r>
      <w:r w:rsidR="00397706">
        <w:rPr>
          <w:rFonts w:cstheme="minorHAnsi"/>
        </w:rPr>
        <w:t xml:space="preserve">(Ph.D. </w:t>
      </w:r>
      <w:r w:rsidR="00387FF4" w:rsidRPr="001826F2">
        <w:rPr>
          <w:rFonts w:cstheme="minorHAnsi"/>
        </w:rPr>
        <w:t>from Colorado State University</w:t>
      </w:r>
      <w:r w:rsidR="00397706">
        <w:rPr>
          <w:rFonts w:cstheme="minorHAnsi"/>
        </w:rPr>
        <w:t>)</w:t>
      </w:r>
      <w:r w:rsidR="00387FF4" w:rsidRPr="001826F2">
        <w:rPr>
          <w:rFonts w:cstheme="minorHAnsi"/>
        </w:rPr>
        <w:t xml:space="preserve"> </w:t>
      </w:r>
      <w:r w:rsidRPr="001826F2">
        <w:rPr>
          <w:rFonts w:cstheme="minorHAnsi"/>
        </w:rPr>
        <w:t>provided some draft notes to help us understand how big of a lift this might be and some options for moving forward.</w:t>
      </w:r>
      <w:r w:rsidR="00387FF4" w:rsidRPr="001826F2">
        <w:rPr>
          <w:rFonts w:cstheme="minorHAnsi"/>
        </w:rPr>
        <w:t xml:space="preserve"> </w:t>
      </w:r>
      <w:r w:rsidR="001826F2">
        <w:t>The Special Advisor</w:t>
      </w:r>
      <w:r w:rsidR="001826F2" w:rsidRPr="00E47D7D">
        <w:t xml:space="preserve"> agreed the groundwater model was likely over calibrated, but the methods are appropriate for purpose of this report. H</w:t>
      </w:r>
      <w:r w:rsidR="001826F2">
        <w:t>e h</w:t>
      </w:r>
      <w:r w:rsidR="001826F2" w:rsidRPr="00E47D7D">
        <w:t>ighlighted a few minor changes that are needed for the report to be finalized</w:t>
      </w:r>
      <w:r w:rsidR="001826F2">
        <w:t>, using caveats to justify the assumptions made by the model based on the objectives and utility of the study. Alternatively, f</w:t>
      </w:r>
      <w:r w:rsidR="001826F2" w:rsidRPr="00E47D7D">
        <w:t xml:space="preserve">or chapter 5, a way forward </w:t>
      </w:r>
      <w:r w:rsidR="001826F2">
        <w:t>might be to develop</w:t>
      </w:r>
      <w:r w:rsidR="001826F2" w:rsidRPr="00E47D7D">
        <w:t xml:space="preserve"> a numerical model as opposed to an analytical model. This would capture </w:t>
      </w:r>
      <w:r w:rsidR="001826F2">
        <w:t>more of</w:t>
      </w:r>
      <w:r w:rsidR="001826F2" w:rsidRPr="00E47D7D">
        <w:t xml:space="preserve"> the physical processes but would take significant effort. </w:t>
      </w:r>
      <w:r w:rsidR="001826F2">
        <w:t>Farnsworth asked d</w:t>
      </w:r>
      <w:r w:rsidR="001826F2" w:rsidRPr="00E47D7D">
        <w:t>o we patch up the current model and write-up or redo the modeling framework as a numeric</w:t>
      </w:r>
      <w:r w:rsidR="001826F2">
        <w:t>al</w:t>
      </w:r>
      <w:r w:rsidR="001826F2" w:rsidRPr="00E47D7D">
        <w:t xml:space="preserve"> model to address some of Miller’s comments</w:t>
      </w:r>
      <w:r w:rsidR="001826F2">
        <w:t xml:space="preserve"> and get us closer to a product that will pass peer review for publication? </w:t>
      </w:r>
      <w:r w:rsidR="009779CF">
        <w:rPr>
          <w:rFonts w:cstheme="minorHAnsi"/>
        </w:rPr>
        <w:t>Flyr</w:t>
      </w:r>
      <w:r w:rsidR="00387FF4">
        <w:rPr>
          <w:rFonts w:cstheme="minorHAnsi"/>
        </w:rPr>
        <w:t xml:space="preserve"> sa</w:t>
      </w:r>
      <w:r w:rsidR="001826F2">
        <w:rPr>
          <w:rFonts w:cstheme="minorHAnsi"/>
        </w:rPr>
        <w:t>i</w:t>
      </w:r>
      <w:r w:rsidR="00387FF4">
        <w:rPr>
          <w:rFonts w:cstheme="minorHAnsi"/>
        </w:rPr>
        <w:t>d</w:t>
      </w:r>
      <w:r w:rsidR="009779CF">
        <w:rPr>
          <w:rFonts w:cstheme="minorHAnsi"/>
        </w:rPr>
        <w:t xml:space="preserve"> all </w:t>
      </w:r>
      <w:r w:rsidR="00387FF4">
        <w:rPr>
          <w:rFonts w:cstheme="minorHAnsi"/>
        </w:rPr>
        <w:t>ground water</w:t>
      </w:r>
      <w:r w:rsidR="009779CF">
        <w:rPr>
          <w:rFonts w:cstheme="minorHAnsi"/>
        </w:rPr>
        <w:t xml:space="preserve"> numerical modelers think numerical models are the best, so not surprising that these reviewers think a numerical model is </w:t>
      </w:r>
      <w:r w:rsidR="00387FF4">
        <w:rPr>
          <w:rFonts w:cstheme="minorHAnsi"/>
        </w:rPr>
        <w:t xml:space="preserve">the </w:t>
      </w:r>
      <w:r w:rsidR="009779CF">
        <w:rPr>
          <w:rFonts w:cstheme="minorHAnsi"/>
        </w:rPr>
        <w:t xml:space="preserve">way to go. </w:t>
      </w:r>
      <w:r w:rsidR="00387FF4">
        <w:rPr>
          <w:rFonts w:cstheme="minorHAnsi"/>
        </w:rPr>
        <w:t>She asked w</w:t>
      </w:r>
      <w:r w:rsidR="009779CF">
        <w:rPr>
          <w:rFonts w:cstheme="minorHAnsi"/>
        </w:rPr>
        <w:t xml:space="preserve">hat is benefit </w:t>
      </w:r>
      <w:r w:rsidR="00387FF4">
        <w:rPr>
          <w:rFonts w:cstheme="minorHAnsi"/>
        </w:rPr>
        <w:t xml:space="preserve">of doing it </w:t>
      </w:r>
      <w:r w:rsidR="009779CF">
        <w:rPr>
          <w:rFonts w:cstheme="minorHAnsi"/>
        </w:rPr>
        <w:t xml:space="preserve">if </w:t>
      </w:r>
      <w:r w:rsidR="00387FF4">
        <w:rPr>
          <w:rFonts w:cstheme="minorHAnsi"/>
        </w:rPr>
        <w:t>it will no</w:t>
      </w:r>
      <w:r w:rsidR="009779CF">
        <w:rPr>
          <w:rFonts w:cstheme="minorHAnsi"/>
        </w:rPr>
        <w:t xml:space="preserve">t change the answer much. Various models on the </w:t>
      </w:r>
      <w:r w:rsidR="00387FF4">
        <w:rPr>
          <w:rFonts w:cstheme="minorHAnsi"/>
        </w:rPr>
        <w:t>P</w:t>
      </w:r>
      <w:r w:rsidR="009779CF">
        <w:rPr>
          <w:rFonts w:cstheme="minorHAnsi"/>
        </w:rPr>
        <w:t>latte</w:t>
      </w:r>
      <w:r w:rsidR="00387FF4">
        <w:rPr>
          <w:rFonts w:cstheme="minorHAnsi"/>
        </w:rPr>
        <w:t xml:space="preserve"> do not </w:t>
      </w:r>
      <w:r w:rsidR="009779CF">
        <w:rPr>
          <w:rFonts w:cstheme="minorHAnsi"/>
        </w:rPr>
        <w:t>handle recharge well (C</w:t>
      </w:r>
      <w:r w:rsidR="00387FF4">
        <w:rPr>
          <w:rFonts w:cstheme="minorHAnsi"/>
        </w:rPr>
        <w:t>OHYST,</w:t>
      </w:r>
      <w:r w:rsidR="009779CF">
        <w:rPr>
          <w:rFonts w:cstheme="minorHAnsi"/>
        </w:rPr>
        <w:t xml:space="preserve"> for example). </w:t>
      </w:r>
      <w:r w:rsidR="00387FF4">
        <w:rPr>
          <w:rFonts w:cstheme="minorHAnsi"/>
        </w:rPr>
        <w:t>Flyr t</w:t>
      </w:r>
      <w:r w:rsidR="009779CF">
        <w:rPr>
          <w:rFonts w:cstheme="minorHAnsi"/>
        </w:rPr>
        <w:t xml:space="preserve">hinks </w:t>
      </w:r>
      <w:r w:rsidR="00387FF4">
        <w:rPr>
          <w:rFonts w:cstheme="minorHAnsi"/>
        </w:rPr>
        <w:t xml:space="preserve">we </w:t>
      </w:r>
      <w:r w:rsidR="009779CF">
        <w:rPr>
          <w:rFonts w:cstheme="minorHAnsi"/>
        </w:rPr>
        <w:t xml:space="preserve">would run into more issues, </w:t>
      </w:r>
      <w:r w:rsidR="00387FF4">
        <w:rPr>
          <w:rFonts w:cstheme="minorHAnsi"/>
        </w:rPr>
        <w:t xml:space="preserve">that this effort may </w:t>
      </w:r>
      <w:r w:rsidR="009779CF">
        <w:rPr>
          <w:rFonts w:cstheme="minorHAnsi"/>
        </w:rPr>
        <w:t xml:space="preserve">not </w:t>
      </w:r>
      <w:r w:rsidR="00387FF4">
        <w:rPr>
          <w:rFonts w:cstheme="minorHAnsi"/>
        </w:rPr>
        <w:t xml:space="preserve">be </w:t>
      </w:r>
      <w:r w:rsidR="009779CF">
        <w:rPr>
          <w:rFonts w:cstheme="minorHAnsi"/>
        </w:rPr>
        <w:t xml:space="preserve">as quick and easy as </w:t>
      </w:r>
      <w:r w:rsidR="00387FF4">
        <w:rPr>
          <w:rFonts w:cstheme="minorHAnsi"/>
        </w:rPr>
        <w:t xml:space="preserve">the Special Advisor </w:t>
      </w:r>
      <w:r w:rsidR="009779CF">
        <w:rPr>
          <w:rFonts w:cstheme="minorHAnsi"/>
        </w:rPr>
        <w:t xml:space="preserve">may think. </w:t>
      </w:r>
      <w:r w:rsidR="00387FF4">
        <w:rPr>
          <w:rFonts w:cstheme="minorHAnsi"/>
        </w:rPr>
        <w:t>The reviewer was h</w:t>
      </w:r>
      <w:r w:rsidR="009779CF">
        <w:rPr>
          <w:rFonts w:cstheme="minorHAnsi"/>
        </w:rPr>
        <w:t xml:space="preserve">ung up on </w:t>
      </w:r>
      <w:r w:rsidR="00387FF4">
        <w:rPr>
          <w:rFonts w:cstheme="minorHAnsi"/>
        </w:rPr>
        <w:t xml:space="preserve">North </w:t>
      </w:r>
      <w:r w:rsidR="009779CF">
        <w:rPr>
          <w:rFonts w:cstheme="minorHAnsi"/>
        </w:rPr>
        <w:t>and S</w:t>
      </w:r>
      <w:r w:rsidR="00387FF4">
        <w:rPr>
          <w:rFonts w:cstheme="minorHAnsi"/>
        </w:rPr>
        <w:t>outh</w:t>
      </w:r>
      <w:r w:rsidR="009779CF">
        <w:rPr>
          <w:rFonts w:cstheme="minorHAnsi"/>
        </w:rPr>
        <w:t xml:space="preserve"> channel, assuming those channels are more disconnected</w:t>
      </w:r>
      <w:r w:rsidR="00387FF4">
        <w:rPr>
          <w:rFonts w:cstheme="minorHAnsi"/>
        </w:rPr>
        <w:t xml:space="preserve"> or </w:t>
      </w:r>
      <w:r w:rsidR="009779CF">
        <w:rPr>
          <w:rFonts w:cstheme="minorHAnsi"/>
        </w:rPr>
        <w:t xml:space="preserve">distinct than </w:t>
      </w:r>
      <w:r w:rsidR="00387FF4">
        <w:rPr>
          <w:rFonts w:cstheme="minorHAnsi"/>
        </w:rPr>
        <w:t xml:space="preserve">they </w:t>
      </w:r>
      <w:r w:rsidR="009779CF">
        <w:rPr>
          <w:rFonts w:cstheme="minorHAnsi"/>
        </w:rPr>
        <w:t xml:space="preserve">really are. </w:t>
      </w:r>
      <w:r w:rsidR="004F3ECC">
        <w:rPr>
          <w:rFonts w:cstheme="minorHAnsi"/>
        </w:rPr>
        <w:t xml:space="preserve">Models typically do not handle multiple channels well. </w:t>
      </w:r>
      <w:r w:rsidR="00387FF4">
        <w:rPr>
          <w:rFonts w:cstheme="minorHAnsi"/>
        </w:rPr>
        <w:t>Flyr’s s</w:t>
      </w:r>
      <w:r w:rsidR="009779CF">
        <w:rPr>
          <w:rFonts w:cstheme="minorHAnsi"/>
        </w:rPr>
        <w:t xml:space="preserve">uggestion </w:t>
      </w:r>
      <w:r w:rsidR="00387FF4">
        <w:rPr>
          <w:rFonts w:cstheme="minorHAnsi"/>
        </w:rPr>
        <w:t xml:space="preserve">is to </w:t>
      </w:r>
      <w:r w:rsidR="009779CF">
        <w:rPr>
          <w:rFonts w:cstheme="minorHAnsi"/>
        </w:rPr>
        <w:t>do something with caveats</w:t>
      </w:r>
      <w:r w:rsidR="004F3ECC">
        <w:rPr>
          <w:rFonts w:cstheme="minorHAnsi"/>
        </w:rPr>
        <w:t xml:space="preserve">, putting a disclaimer on Chapter 5 about applicability and making small changes to improve the current </w:t>
      </w:r>
      <w:r w:rsidR="00AE6D2E">
        <w:rPr>
          <w:rFonts w:cstheme="minorHAnsi"/>
        </w:rPr>
        <w:t xml:space="preserve">analytical </w:t>
      </w:r>
      <w:r w:rsidR="004F3ECC">
        <w:rPr>
          <w:rFonts w:cstheme="minorHAnsi"/>
        </w:rPr>
        <w:t>model. Flyr said n</w:t>
      </w:r>
      <w:r w:rsidR="009779CF">
        <w:rPr>
          <w:rFonts w:cstheme="minorHAnsi"/>
        </w:rPr>
        <w:t>umerical model isn’t going to solve</w:t>
      </w:r>
      <w:r w:rsidR="004F3ECC">
        <w:rPr>
          <w:rFonts w:cstheme="minorHAnsi"/>
        </w:rPr>
        <w:t xml:space="preserve"> the problem</w:t>
      </w:r>
      <w:r w:rsidR="009779CF">
        <w:rPr>
          <w:rFonts w:cstheme="minorHAnsi"/>
        </w:rPr>
        <w:t xml:space="preserve"> and will not change the results. </w:t>
      </w:r>
      <w:r w:rsidR="004F3ECC">
        <w:rPr>
          <w:rFonts w:cstheme="minorHAnsi"/>
        </w:rPr>
        <w:t xml:space="preserve">A simpler, more practical tool is more useful in this case. </w:t>
      </w:r>
      <w:r w:rsidR="009779CF">
        <w:rPr>
          <w:rFonts w:cstheme="minorHAnsi"/>
        </w:rPr>
        <w:t xml:space="preserve">This may be more of an academic hang up rather than an applied, simple solution that is more practical as a tool. </w:t>
      </w:r>
      <w:r w:rsidR="006E1A7C">
        <w:rPr>
          <w:rFonts w:cstheme="minorHAnsi"/>
        </w:rPr>
        <w:t xml:space="preserve">Numerical models allow you to plug in information for more </w:t>
      </w:r>
      <w:r w:rsidR="00387FF4">
        <w:rPr>
          <w:rFonts w:cstheme="minorHAnsi"/>
        </w:rPr>
        <w:t>variables but</w:t>
      </w:r>
      <w:r w:rsidR="006E1A7C">
        <w:rPr>
          <w:rFonts w:cstheme="minorHAnsi"/>
        </w:rPr>
        <w:t xml:space="preserve"> </w:t>
      </w:r>
      <w:r w:rsidR="00387FF4">
        <w:rPr>
          <w:rFonts w:cstheme="minorHAnsi"/>
        </w:rPr>
        <w:t>are</w:t>
      </w:r>
      <w:r w:rsidR="006E1A7C">
        <w:rPr>
          <w:rFonts w:cstheme="minorHAnsi"/>
        </w:rPr>
        <w:t xml:space="preserve"> not necessarily more accurate.</w:t>
      </w:r>
      <w:r w:rsidR="00C8375D">
        <w:rPr>
          <w:rFonts w:cstheme="minorHAnsi"/>
        </w:rPr>
        <w:t xml:space="preserve"> Kanz said he is okay with </w:t>
      </w:r>
      <w:r w:rsidR="001826F2">
        <w:rPr>
          <w:rFonts w:cstheme="minorHAnsi"/>
        </w:rPr>
        <w:t>patching this up</w:t>
      </w:r>
      <w:r w:rsidR="00C8375D">
        <w:rPr>
          <w:rFonts w:cstheme="minorHAnsi"/>
        </w:rPr>
        <w:t xml:space="preserve"> and moving on. So is Flyr.</w:t>
      </w:r>
      <w:r w:rsidR="007F0050">
        <w:rPr>
          <w:rFonts w:cstheme="minorHAnsi"/>
        </w:rPr>
        <w:t xml:space="preserve"> Merrill mentioned </w:t>
      </w:r>
      <w:r w:rsidR="001826F2">
        <w:rPr>
          <w:rFonts w:cstheme="minorHAnsi"/>
        </w:rPr>
        <w:t xml:space="preserve">that the </w:t>
      </w:r>
      <w:r w:rsidR="007F0050">
        <w:rPr>
          <w:rFonts w:cstheme="minorHAnsi"/>
        </w:rPr>
        <w:t xml:space="preserve">GC </w:t>
      </w:r>
      <w:r w:rsidR="001826F2">
        <w:rPr>
          <w:rFonts w:cstheme="minorHAnsi"/>
        </w:rPr>
        <w:t xml:space="preserve">has already </w:t>
      </w:r>
      <w:r w:rsidR="007F0050">
        <w:rPr>
          <w:rFonts w:cstheme="minorHAnsi"/>
        </w:rPr>
        <w:t>agreed to not put in much additional effort.</w:t>
      </w:r>
      <w:r w:rsidR="00CB7C9F">
        <w:rPr>
          <w:rFonts w:cstheme="minorHAnsi"/>
        </w:rPr>
        <w:t xml:space="preserve"> Farnsworth</w:t>
      </w:r>
      <w:r w:rsidR="001826F2">
        <w:rPr>
          <w:rFonts w:cstheme="minorHAnsi"/>
        </w:rPr>
        <w:t xml:space="preserve"> asked a</w:t>
      </w:r>
      <w:r w:rsidR="00CB7C9F">
        <w:rPr>
          <w:rFonts w:cstheme="minorHAnsi"/>
        </w:rPr>
        <w:t xml:space="preserve"> final question about whether we run </w:t>
      </w:r>
      <w:r w:rsidR="001826F2">
        <w:rPr>
          <w:rFonts w:cstheme="minorHAnsi"/>
        </w:rPr>
        <w:t>whatever we do</w:t>
      </w:r>
      <w:r w:rsidR="00CB7C9F">
        <w:rPr>
          <w:rFonts w:cstheme="minorHAnsi"/>
        </w:rPr>
        <w:t xml:space="preserve"> back through the peer reviewer that did not agree. Smith said we are already above and beyond what is required, no extra value added. Do we want to get into the back and forth</w:t>
      </w:r>
      <w:r w:rsidR="001826F2">
        <w:rPr>
          <w:rFonts w:cstheme="minorHAnsi"/>
        </w:rPr>
        <w:t>?</w:t>
      </w:r>
      <w:r w:rsidR="007A65D2">
        <w:rPr>
          <w:rFonts w:cstheme="minorHAnsi"/>
        </w:rPr>
        <w:t xml:space="preserve"> Flyr said</w:t>
      </w:r>
      <w:r w:rsidR="001826F2">
        <w:rPr>
          <w:rFonts w:cstheme="minorHAnsi"/>
        </w:rPr>
        <w:t xml:space="preserve"> d</w:t>
      </w:r>
      <w:r w:rsidR="007A65D2">
        <w:rPr>
          <w:rFonts w:cstheme="minorHAnsi"/>
        </w:rPr>
        <w:t xml:space="preserve">uring publication there are always reviewers wanting more data, and </w:t>
      </w:r>
      <w:r w:rsidR="001826F2">
        <w:rPr>
          <w:rFonts w:cstheme="minorHAnsi"/>
        </w:rPr>
        <w:t xml:space="preserve">it is </w:t>
      </w:r>
      <w:r w:rsidR="007A65D2">
        <w:rPr>
          <w:rFonts w:cstheme="minorHAnsi"/>
        </w:rPr>
        <w:t xml:space="preserve">ok to say that </w:t>
      </w:r>
      <w:r w:rsidR="001826F2">
        <w:rPr>
          <w:rFonts w:cstheme="minorHAnsi"/>
        </w:rPr>
        <w:t>something i</w:t>
      </w:r>
      <w:r w:rsidR="007A65D2">
        <w:rPr>
          <w:rFonts w:cstheme="minorHAnsi"/>
        </w:rPr>
        <w:t xml:space="preserve">s beyond </w:t>
      </w:r>
      <w:r w:rsidR="001826F2">
        <w:rPr>
          <w:rFonts w:cstheme="minorHAnsi"/>
        </w:rPr>
        <w:t>the</w:t>
      </w:r>
      <w:r w:rsidR="007A65D2">
        <w:rPr>
          <w:rFonts w:cstheme="minorHAnsi"/>
        </w:rPr>
        <w:t xml:space="preserve"> scope</w:t>
      </w:r>
      <w:r w:rsidR="001826F2">
        <w:rPr>
          <w:rFonts w:cstheme="minorHAnsi"/>
        </w:rPr>
        <w:t xml:space="preserve"> of the current work</w:t>
      </w:r>
      <w:r w:rsidR="007A65D2">
        <w:rPr>
          <w:rFonts w:cstheme="minorHAnsi"/>
        </w:rPr>
        <w:t xml:space="preserve">. Farnsworth wants to make sure that by patching we don’t get dinged in the future and have to go back and redo. Want to be able to use </w:t>
      </w:r>
      <w:r w:rsidR="001826F2">
        <w:rPr>
          <w:rFonts w:cstheme="minorHAnsi"/>
        </w:rPr>
        <w:t>information from the study</w:t>
      </w:r>
      <w:r w:rsidR="007A65D2">
        <w:rPr>
          <w:rFonts w:cstheme="minorHAnsi"/>
        </w:rPr>
        <w:t xml:space="preserve">. </w:t>
      </w:r>
      <w:r w:rsidR="001826F2">
        <w:rPr>
          <w:rFonts w:cstheme="minorHAnsi"/>
        </w:rPr>
        <w:t>He cited the s</w:t>
      </w:r>
      <w:r w:rsidR="007A65D2">
        <w:rPr>
          <w:rFonts w:cstheme="minorHAnsi"/>
        </w:rPr>
        <w:t xml:space="preserve">tage change study as </w:t>
      </w:r>
      <w:r w:rsidR="001826F2">
        <w:rPr>
          <w:rFonts w:cstheme="minorHAnsi"/>
        </w:rPr>
        <w:t xml:space="preserve">an </w:t>
      </w:r>
      <w:r w:rsidR="007A65D2">
        <w:rPr>
          <w:rFonts w:cstheme="minorHAnsi"/>
        </w:rPr>
        <w:t>example.</w:t>
      </w:r>
      <w:r w:rsidR="001826F2">
        <w:rPr>
          <w:rFonts w:cstheme="minorHAnsi"/>
        </w:rPr>
        <w:t xml:space="preserve"> He asked if</w:t>
      </w:r>
      <w:r w:rsidR="007A65D2">
        <w:rPr>
          <w:rFonts w:cstheme="minorHAnsi"/>
        </w:rPr>
        <w:t xml:space="preserve"> </w:t>
      </w:r>
      <w:r w:rsidR="009D27F6">
        <w:rPr>
          <w:rFonts w:cstheme="minorHAnsi"/>
        </w:rPr>
        <w:t xml:space="preserve">we allow room for doubt about conclusions to </w:t>
      </w:r>
      <w:r w:rsidR="007A65D2">
        <w:rPr>
          <w:rFonts w:cstheme="minorHAnsi"/>
        </w:rPr>
        <w:t>remain</w:t>
      </w:r>
      <w:r w:rsidR="009D27F6">
        <w:rPr>
          <w:rFonts w:cstheme="minorHAnsi"/>
        </w:rPr>
        <w:t xml:space="preserve"> because of a non-agreement peer review</w:t>
      </w:r>
      <w:r w:rsidR="007A65D2">
        <w:rPr>
          <w:rFonts w:cstheme="minorHAnsi"/>
        </w:rPr>
        <w:t xml:space="preserve">, </w:t>
      </w:r>
      <w:r w:rsidR="009D27F6">
        <w:rPr>
          <w:rFonts w:cstheme="minorHAnsi"/>
        </w:rPr>
        <w:t xml:space="preserve">are we running the risk, similar to the stage change study, that </w:t>
      </w:r>
      <w:r w:rsidR="007A65D2">
        <w:rPr>
          <w:rFonts w:cstheme="minorHAnsi"/>
        </w:rPr>
        <w:t xml:space="preserve">years later </w:t>
      </w:r>
      <w:r w:rsidR="009D27F6">
        <w:rPr>
          <w:rFonts w:cstheme="minorHAnsi"/>
        </w:rPr>
        <w:t xml:space="preserve">those </w:t>
      </w:r>
      <w:r w:rsidR="007A65D2">
        <w:rPr>
          <w:rFonts w:cstheme="minorHAnsi"/>
        </w:rPr>
        <w:t>conclusions are not accepted for use or decision making.</w:t>
      </w:r>
      <w:r w:rsidR="00327808">
        <w:rPr>
          <w:rFonts w:cstheme="minorHAnsi"/>
        </w:rPr>
        <w:t xml:space="preserve"> </w:t>
      </w:r>
    </w:p>
    <w:p w14:paraId="178A4885" w14:textId="77777777" w:rsidR="00A05ADC" w:rsidRDefault="00A05ADC" w:rsidP="00235FE6">
      <w:pPr>
        <w:rPr>
          <w:rFonts w:cstheme="minorHAnsi"/>
          <w:i/>
          <w:iCs/>
        </w:rPr>
      </w:pPr>
    </w:p>
    <w:p w14:paraId="6A703F56" w14:textId="77777777" w:rsidR="00986953" w:rsidRPr="00577AC7" w:rsidRDefault="00986953" w:rsidP="00577AC7">
      <w:pPr>
        <w:pStyle w:val="NoSpacing"/>
        <w:rPr>
          <w:color w:val="FF0000"/>
        </w:rPr>
      </w:pPr>
      <w:r w:rsidRPr="00577AC7">
        <w:rPr>
          <w:color w:val="FF0000"/>
        </w:rPr>
        <w:t>EDO ACTION ITEMS:</w:t>
      </w:r>
    </w:p>
    <w:p w14:paraId="0C2DDF23" w14:textId="1CBB1F9F" w:rsidR="00EE4BC3" w:rsidRDefault="00AE6D2E" w:rsidP="00577AC7">
      <w:pPr>
        <w:pStyle w:val="NoSpacing"/>
        <w:numPr>
          <w:ilvl w:val="0"/>
          <w:numId w:val="3"/>
        </w:numPr>
        <w:ind w:left="360"/>
      </w:pPr>
      <w:r>
        <w:t>Work with Special Advisor and TAC to patch up Chapter 5 of the Wet Meadow Hydrology Report</w:t>
      </w:r>
    </w:p>
    <w:p w14:paraId="3DDD7362" w14:textId="41C522A2" w:rsidR="00AE6D2E" w:rsidRDefault="00AE6D2E" w:rsidP="00577AC7">
      <w:pPr>
        <w:pStyle w:val="NoSpacing"/>
        <w:numPr>
          <w:ilvl w:val="0"/>
          <w:numId w:val="3"/>
        </w:numPr>
        <w:ind w:left="360"/>
      </w:pPr>
      <w:r>
        <w:t>Bring back to the TAC for review and recommendation</w:t>
      </w:r>
    </w:p>
    <w:p w14:paraId="6E15A06B" w14:textId="6527938E" w:rsidR="00AE6D2E" w:rsidRPr="00577AC7" w:rsidRDefault="00AE6D2E" w:rsidP="00577AC7">
      <w:pPr>
        <w:pStyle w:val="NoSpacing"/>
        <w:numPr>
          <w:ilvl w:val="0"/>
          <w:numId w:val="3"/>
        </w:numPr>
        <w:ind w:left="360"/>
      </w:pPr>
      <w:r>
        <w:t>Take to the GC for approval</w:t>
      </w:r>
    </w:p>
    <w:p w14:paraId="171597F2" w14:textId="13826373" w:rsidR="00986953" w:rsidRPr="00577AC7" w:rsidRDefault="00986953" w:rsidP="00577AC7">
      <w:pPr>
        <w:pStyle w:val="NoSpacing"/>
        <w:rPr>
          <w:color w:val="FF0000"/>
        </w:rPr>
      </w:pPr>
      <w:r w:rsidRPr="00577AC7">
        <w:rPr>
          <w:color w:val="FF0000"/>
        </w:rPr>
        <w:t>TAC ACTION ITEMS:</w:t>
      </w:r>
    </w:p>
    <w:p w14:paraId="471B27A4" w14:textId="69799D8B" w:rsidR="00247958" w:rsidRDefault="00AE6D2E" w:rsidP="00AE6D2E">
      <w:pPr>
        <w:pStyle w:val="NoSpacing"/>
        <w:numPr>
          <w:ilvl w:val="0"/>
          <w:numId w:val="20"/>
        </w:numPr>
        <w:ind w:left="360"/>
        <w:rPr>
          <w:rFonts w:asciiTheme="minorHAnsi" w:hAnsiTheme="minorHAnsi" w:cstheme="minorHAnsi"/>
        </w:rPr>
      </w:pPr>
      <w:r w:rsidRPr="00AE6D2E">
        <w:rPr>
          <w:rFonts w:asciiTheme="minorHAnsi" w:hAnsiTheme="minorHAnsi" w:cstheme="minorHAnsi"/>
        </w:rPr>
        <w:lastRenderedPageBreak/>
        <w:t>Work with the EDO to review/revise Chapter 5 of the Wet Meadow Hydrology Report</w:t>
      </w:r>
    </w:p>
    <w:p w14:paraId="5519F639" w14:textId="40D039A2" w:rsidR="00AE6D2E" w:rsidRDefault="00AE6D2E" w:rsidP="00AE6D2E">
      <w:pPr>
        <w:pStyle w:val="NoSpacing"/>
        <w:numPr>
          <w:ilvl w:val="0"/>
          <w:numId w:val="20"/>
        </w:numPr>
        <w:ind w:left="360"/>
        <w:rPr>
          <w:rFonts w:asciiTheme="minorHAnsi" w:hAnsiTheme="minorHAnsi" w:cstheme="minorHAnsi"/>
        </w:rPr>
      </w:pPr>
      <w:r>
        <w:rPr>
          <w:rFonts w:asciiTheme="minorHAnsi" w:hAnsiTheme="minorHAnsi" w:cstheme="minorHAnsi"/>
        </w:rPr>
        <w:t>Communicate with GC representatives about peer reviewer concerns, how they have been dealt with, and what this means in terms of using the information generated in the Wet Meadow Hydrology Report</w:t>
      </w:r>
    </w:p>
    <w:p w14:paraId="43A292AC" w14:textId="77777777" w:rsidR="00AE6D2E" w:rsidRDefault="00AE6D2E" w:rsidP="00AE6D2E">
      <w:pPr>
        <w:pStyle w:val="NoSpacing"/>
        <w:rPr>
          <w:rFonts w:asciiTheme="minorHAnsi" w:hAnsiTheme="minorHAnsi" w:cstheme="minorHAnsi"/>
        </w:rPr>
      </w:pPr>
    </w:p>
    <w:p w14:paraId="21CBB381" w14:textId="20A4E076" w:rsidR="004F52E6" w:rsidRDefault="004F52E6" w:rsidP="00AE6D2E">
      <w:pPr>
        <w:pStyle w:val="NoSpacing"/>
        <w:rPr>
          <w:rFonts w:asciiTheme="minorHAnsi" w:hAnsiTheme="minorHAnsi" w:cstheme="minorHAnsi"/>
        </w:rPr>
      </w:pPr>
      <w:r>
        <w:rPr>
          <w:rFonts w:asciiTheme="minorHAnsi" w:hAnsiTheme="minorHAnsi" w:cstheme="minorHAnsi"/>
        </w:rPr>
        <w:t xml:space="preserve">Document: </w:t>
      </w:r>
      <w:hyperlink r:id="rId27" w:history="1">
        <w:r w:rsidRPr="004F52E6">
          <w:rPr>
            <w:rStyle w:val="Hyperlink"/>
            <w:rFonts w:asciiTheme="minorHAnsi" w:hAnsiTheme="minorHAnsi" w:cstheme="minorHAnsi"/>
          </w:rPr>
          <w:t xml:space="preserve">15_Wet Meadow Hydrology </w:t>
        </w:r>
        <w:proofErr w:type="spellStart"/>
        <w:r w:rsidRPr="004F52E6">
          <w:rPr>
            <w:rStyle w:val="Hyperlink"/>
            <w:rFonts w:asciiTheme="minorHAnsi" w:hAnsiTheme="minorHAnsi" w:cstheme="minorHAnsi"/>
          </w:rPr>
          <w:t>Report_DRAFT</w:t>
        </w:r>
        <w:proofErr w:type="spellEnd"/>
        <w:r w:rsidRPr="004F52E6">
          <w:rPr>
            <w:rStyle w:val="Hyperlink"/>
            <w:rFonts w:asciiTheme="minorHAnsi" w:hAnsiTheme="minorHAnsi" w:cstheme="minorHAnsi"/>
          </w:rPr>
          <w:t xml:space="preserve"> &amp; Prelim notes from Miller 2025-02-03</w:t>
        </w:r>
      </w:hyperlink>
    </w:p>
    <w:p w14:paraId="3CFA2F38" w14:textId="77777777" w:rsidR="004F52E6" w:rsidRPr="00AE6D2E" w:rsidRDefault="004F52E6" w:rsidP="00AE6D2E">
      <w:pPr>
        <w:pStyle w:val="NoSpacing"/>
        <w:rPr>
          <w:rFonts w:asciiTheme="minorHAnsi" w:hAnsiTheme="minorHAnsi" w:cstheme="minorHAnsi"/>
        </w:rPr>
      </w:pPr>
    </w:p>
    <w:p w14:paraId="759928CF" w14:textId="4312E655" w:rsidR="00247958" w:rsidRDefault="00247958" w:rsidP="00247958">
      <w:pPr>
        <w:pStyle w:val="NoSpacing"/>
        <w:rPr>
          <w:rFonts w:asciiTheme="minorHAnsi" w:hAnsiTheme="minorHAnsi" w:cstheme="minorHAnsi"/>
          <w:i/>
          <w:iCs/>
        </w:rPr>
      </w:pPr>
      <w:r>
        <w:rPr>
          <w:rFonts w:asciiTheme="minorHAnsi" w:hAnsiTheme="minorHAnsi" w:cstheme="minorHAnsi"/>
          <w:i/>
          <w:iCs/>
        </w:rPr>
        <w:t>WET MEADOW PUBLICATION STRATEGY</w:t>
      </w:r>
    </w:p>
    <w:p w14:paraId="7D22F815" w14:textId="5E37AC0A" w:rsidR="00C53032" w:rsidRDefault="00247958" w:rsidP="00F13930">
      <w:pPr>
        <w:pStyle w:val="NoSpacing"/>
        <w:rPr>
          <w:rFonts w:asciiTheme="minorHAnsi" w:hAnsiTheme="minorHAnsi" w:cstheme="minorHAnsi"/>
        </w:rPr>
      </w:pPr>
      <w:r>
        <w:rPr>
          <w:rFonts w:asciiTheme="minorHAnsi" w:hAnsiTheme="minorHAnsi" w:cstheme="minorHAnsi"/>
        </w:rPr>
        <w:t>Henry</w:t>
      </w:r>
      <w:r w:rsidR="008971FE">
        <w:rPr>
          <w:rFonts w:asciiTheme="minorHAnsi" w:hAnsiTheme="minorHAnsi" w:cstheme="minorHAnsi"/>
        </w:rPr>
        <w:t xml:space="preserve"> summarized the EDO strategy for publishing results from the Wet Meadow Hydrology Report and the WEST/Ecotope collaboration on WC diurnal use of the central Platte River. She said the EDO would like to develop two publications to provide a link between Program learning and the shift in policy regarding grassland/wet meadow management</w:t>
      </w:r>
      <w:r w:rsidR="00C53032">
        <w:rPr>
          <w:rFonts w:asciiTheme="minorHAnsi" w:hAnsiTheme="minorHAnsi" w:cstheme="minorHAnsi"/>
        </w:rPr>
        <w:t xml:space="preserve">. </w:t>
      </w:r>
      <w:r w:rsidR="003336E3">
        <w:rPr>
          <w:rFonts w:asciiTheme="minorHAnsi" w:hAnsiTheme="minorHAnsi" w:cstheme="minorHAnsi"/>
        </w:rPr>
        <w:t xml:space="preserve">Rabbe </w:t>
      </w:r>
      <w:r w:rsidR="008971FE">
        <w:rPr>
          <w:rFonts w:asciiTheme="minorHAnsi" w:hAnsiTheme="minorHAnsi" w:cstheme="minorHAnsi"/>
        </w:rPr>
        <w:t xml:space="preserve">said the Service does not agree </w:t>
      </w:r>
      <w:r w:rsidR="003336E3">
        <w:rPr>
          <w:rFonts w:asciiTheme="minorHAnsi" w:hAnsiTheme="minorHAnsi" w:cstheme="minorHAnsi"/>
        </w:rPr>
        <w:t xml:space="preserve">with </w:t>
      </w:r>
      <w:r w:rsidR="002C6C67">
        <w:rPr>
          <w:rFonts w:asciiTheme="minorHAnsi" w:hAnsiTheme="minorHAnsi" w:cstheme="minorHAnsi"/>
        </w:rPr>
        <w:t xml:space="preserve">the </w:t>
      </w:r>
      <w:r w:rsidR="008971FE">
        <w:rPr>
          <w:rFonts w:asciiTheme="minorHAnsi" w:hAnsiTheme="minorHAnsi" w:cstheme="minorHAnsi"/>
        </w:rPr>
        <w:t>wording for WHY subpoints 4 and 5 in the memo</w:t>
      </w:r>
      <w:r w:rsidR="00C53032">
        <w:rPr>
          <w:rFonts w:asciiTheme="minorHAnsi" w:hAnsiTheme="minorHAnsi" w:cstheme="minorHAnsi"/>
        </w:rPr>
        <w:t xml:space="preserve"> summing up take-aways from the Grassland/Wet Meadow policy recommendations approved by the GC in December.</w:t>
      </w:r>
    </w:p>
    <w:p w14:paraId="5CEFC16B" w14:textId="77777777" w:rsidR="00C53032" w:rsidRDefault="00C53032" w:rsidP="00A93658">
      <w:pPr>
        <w:pStyle w:val="NoSpacing"/>
        <w:numPr>
          <w:ilvl w:val="0"/>
          <w:numId w:val="21"/>
        </w:numPr>
        <w:ind w:left="360"/>
        <w:rPr>
          <w:rFonts w:asciiTheme="minorHAnsi" w:hAnsiTheme="minorHAnsi" w:cstheme="minorHAnsi"/>
        </w:rPr>
      </w:pPr>
      <w:r w:rsidRPr="00C53032">
        <w:rPr>
          <w:rFonts w:asciiTheme="minorHAnsi" w:hAnsiTheme="minorHAnsi" w:cstheme="minorHAnsi"/>
        </w:rPr>
        <w:t>Transition away from managing for WC to other species of concern. IE, focus on grassland quality instead of structure.</w:t>
      </w:r>
    </w:p>
    <w:p w14:paraId="44DE6416" w14:textId="77777777" w:rsidR="00C53032" w:rsidRDefault="00C53032" w:rsidP="00A93658">
      <w:pPr>
        <w:pStyle w:val="NoSpacing"/>
        <w:numPr>
          <w:ilvl w:val="0"/>
          <w:numId w:val="21"/>
        </w:numPr>
        <w:ind w:left="360"/>
        <w:rPr>
          <w:rFonts w:asciiTheme="minorHAnsi" w:hAnsiTheme="minorHAnsi" w:cstheme="minorHAnsi"/>
        </w:rPr>
      </w:pPr>
      <w:r w:rsidRPr="00C53032">
        <w:rPr>
          <w:rFonts w:asciiTheme="minorHAnsi" w:hAnsiTheme="minorHAnsi" w:cstheme="minorHAnsi"/>
        </w:rPr>
        <w:t xml:space="preserve">No EA releases for WM hydrology. </w:t>
      </w:r>
    </w:p>
    <w:p w14:paraId="498DB7CE" w14:textId="207A1A0A" w:rsidR="00B30FB8" w:rsidRDefault="002C6C67" w:rsidP="00A93658">
      <w:pPr>
        <w:pStyle w:val="NoSpacing"/>
        <w:rPr>
          <w:rFonts w:asciiTheme="minorHAnsi" w:hAnsiTheme="minorHAnsi" w:cstheme="minorHAnsi"/>
        </w:rPr>
      </w:pPr>
      <w:r>
        <w:rPr>
          <w:rFonts w:asciiTheme="minorHAnsi" w:hAnsiTheme="minorHAnsi" w:cstheme="minorHAnsi"/>
        </w:rPr>
        <w:t>Specifically, Rabbe wanted to clarify that grassland management is n</w:t>
      </w:r>
      <w:r w:rsidR="003336E3">
        <w:rPr>
          <w:rFonts w:asciiTheme="minorHAnsi" w:hAnsiTheme="minorHAnsi" w:cstheme="minorHAnsi"/>
        </w:rPr>
        <w:t xml:space="preserve">ot moving away from WC. </w:t>
      </w:r>
      <w:r>
        <w:rPr>
          <w:rFonts w:asciiTheme="minorHAnsi" w:hAnsiTheme="minorHAnsi" w:cstheme="minorHAnsi"/>
        </w:rPr>
        <w:t xml:space="preserve">In addition, the </w:t>
      </w:r>
      <w:r w:rsidR="00C53032">
        <w:rPr>
          <w:rFonts w:asciiTheme="minorHAnsi" w:hAnsiTheme="minorHAnsi" w:cstheme="minorHAnsi"/>
        </w:rPr>
        <w:t xml:space="preserve">Service </w:t>
      </w:r>
      <w:r>
        <w:rPr>
          <w:rFonts w:asciiTheme="minorHAnsi" w:hAnsiTheme="minorHAnsi" w:cstheme="minorHAnsi"/>
        </w:rPr>
        <w:t>takes issue with a statement that puts</w:t>
      </w:r>
      <w:r w:rsidR="003336E3">
        <w:rPr>
          <w:rFonts w:asciiTheme="minorHAnsi" w:hAnsiTheme="minorHAnsi" w:cstheme="minorHAnsi"/>
        </w:rPr>
        <w:t xml:space="preserve"> restrictions on </w:t>
      </w:r>
      <w:r w:rsidR="008971FE">
        <w:rPr>
          <w:rFonts w:asciiTheme="minorHAnsi" w:hAnsiTheme="minorHAnsi" w:cstheme="minorHAnsi"/>
        </w:rPr>
        <w:t xml:space="preserve">their </w:t>
      </w:r>
      <w:r w:rsidR="003336E3">
        <w:rPr>
          <w:rFonts w:asciiTheme="minorHAnsi" w:hAnsiTheme="minorHAnsi" w:cstheme="minorHAnsi"/>
        </w:rPr>
        <w:t xml:space="preserve">use of EA water. He </w:t>
      </w:r>
      <w:r>
        <w:rPr>
          <w:rFonts w:asciiTheme="minorHAnsi" w:hAnsiTheme="minorHAnsi" w:cstheme="minorHAnsi"/>
        </w:rPr>
        <w:t xml:space="preserve">would like those bullets replaced by the exact language used in the </w:t>
      </w:r>
      <w:r w:rsidR="003336E3">
        <w:rPr>
          <w:rFonts w:asciiTheme="minorHAnsi" w:hAnsiTheme="minorHAnsi" w:cstheme="minorHAnsi"/>
        </w:rPr>
        <w:t>GC policy memo.</w:t>
      </w:r>
      <w:r w:rsidR="00E472DD">
        <w:rPr>
          <w:rFonts w:asciiTheme="minorHAnsi" w:hAnsiTheme="minorHAnsi" w:cstheme="minorHAnsi"/>
        </w:rPr>
        <w:t xml:space="preserve"> </w:t>
      </w:r>
      <w:r w:rsidR="003336E3">
        <w:rPr>
          <w:rFonts w:asciiTheme="minorHAnsi" w:hAnsiTheme="minorHAnsi" w:cstheme="minorHAnsi"/>
        </w:rPr>
        <w:t>Rabbe</w:t>
      </w:r>
      <w:r>
        <w:rPr>
          <w:rFonts w:asciiTheme="minorHAnsi" w:hAnsiTheme="minorHAnsi" w:cstheme="minorHAnsi"/>
        </w:rPr>
        <w:t xml:space="preserve"> is</w:t>
      </w:r>
      <w:r w:rsidR="003336E3">
        <w:rPr>
          <w:rFonts w:asciiTheme="minorHAnsi" w:hAnsiTheme="minorHAnsi" w:cstheme="minorHAnsi"/>
        </w:rPr>
        <w:t xml:space="preserve"> on board with </w:t>
      </w:r>
      <w:r>
        <w:rPr>
          <w:rFonts w:asciiTheme="minorHAnsi" w:hAnsiTheme="minorHAnsi" w:cstheme="minorHAnsi"/>
        </w:rPr>
        <w:t>the</w:t>
      </w:r>
      <w:r w:rsidR="00E472DD">
        <w:rPr>
          <w:rFonts w:asciiTheme="minorHAnsi" w:hAnsiTheme="minorHAnsi" w:cstheme="minorHAnsi"/>
        </w:rPr>
        <w:t xml:space="preserve"> </w:t>
      </w:r>
      <w:r>
        <w:rPr>
          <w:rFonts w:asciiTheme="minorHAnsi" w:hAnsiTheme="minorHAnsi" w:cstheme="minorHAnsi"/>
        </w:rPr>
        <w:t xml:space="preserve">publication strategy outlined for the </w:t>
      </w:r>
      <w:r w:rsidR="003336E3">
        <w:rPr>
          <w:rFonts w:asciiTheme="minorHAnsi" w:hAnsiTheme="minorHAnsi" w:cstheme="minorHAnsi"/>
        </w:rPr>
        <w:t>W</w:t>
      </w:r>
      <w:r>
        <w:rPr>
          <w:rFonts w:asciiTheme="minorHAnsi" w:hAnsiTheme="minorHAnsi" w:cstheme="minorHAnsi"/>
        </w:rPr>
        <w:t xml:space="preserve">et Meadow </w:t>
      </w:r>
      <w:r w:rsidR="003336E3">
        <w:rPr>
          <w:rFonts w:asciiTheme="minorHAnsi" w:hAnsiTheme="minorHAnsi" w:cstheme="minorHAnsi"/>
        </w:rPr>
        <w:t xml:space="preserve">Hydrology </w:t>
      </w:r>
      <w:r>
        <w:rPr>
          <w:rFonts w:asciiTheme="minorHAnsi" w:hAnsiTheme="minorHAnsi" w:cstheme="minorHAnsi"/>
        </w:rPr>
        <w:t>Data Synthesis</w:t>
      </w:r>
      <w:r w:rsidR="00C53032">
        <w:rPr>
          <w:rFonts w:asciiTheme="minorHAnsi" w:hAnsiTheme="minorHAnsi" w:cstheme="minorHAnsi"/>
        </w:rPr>
        <w:t xml:space="preserve"> Report</w:t>
      </w:r>
      <w:r>
        <w:rPr>
          <w:rFonts w:asciiTheme="minorHAnsi" w:hAnsiTheme="minorHAnsi" w:cstheme="minorHAnsi"/>
        </w:rPr>
        <w:t>. For the WEST/E</w:t>
      </w:r>
      <w:r w:rsidR="003336E3">
        <w:rPr>
          <w:rFonts w:asciiTheme="minorHAnsi" w:hAnsiTheme="minorHAnsi" w:cstheme="minorHAnsi"/>
        </w:rPr>
        <w:t xml:space="preserve">cotope </w:t>
      </w:r>
      <w:r>
        <w:rPr>
          <w:rFonts w:asciiTheme="minorHAnsi" w:hAnsiTheme="minorHAnsi" w:cstheme="minorHAnsi"/>
        </w:rPr>
        <w:t xml:space="preserve">collaboration, Rabbe </w:t>
      </w:r>
      <w:r w:rsidR="00C53032">
        <w:rPr>
          <w:rFonts w:asciiTheme="minorHAnsi" w:hAnsiTheme="minorHAnsi" w:cstheme="minorHAnsi"/>
        </w:rPr>
        <w:t>will</w:t>
      </w:r>
      <w:r>
        <w:rPr>
          <w:rFonts w:asciiTheme="minorHAnsi" w:hAnsiTheme="minorHAnsi" w:cstheme="minorHAnsi"/>
        </w:rPr>
        <w:t xml:space="preserve"> not be a co-author. He believes there are s</w:t>
      </w:r>
      <w:r w:rsidR="003336E3">
        <w:rPr>
          <w:rFonts w:asciiTheme="minorHAnsi" w:hAnsiTheme="minorHAnsi" w:cstheme="minorHAnsi"/>
        </w:rPr>
        <w:t>till differences of opinion</w:t>
      </w:r>
      <w:r>
        <w:rPr>
          <w:rFonts w:asciiTheme="minorHAnsi" w:hAnsiTheme="minorHAnsi" w:cstheme="minorHAnsi"/>
        </w:rPr>
        <w:t xml:space="preserve"> that steer him away from that</w:t>
      </w:r>
      <w:r w:rsidR="003336E3">
        <w:rPr>
          <w:rFonts w:asciiTheme="minorHAnsi" w:hAnsiTheme="minorHAnsi" w:cstheme="minorHAnsi"/>
        </w:rPr>
        <w:t xml:space="preserve">, but </w:t>
      </w:r>
      <w:r>
        <w:rPr>
          <w:rFonts w:asciiTheme="minorHAnsi" w:hAnsiTheme="minorHAnsi" w:cstheme="minorHAnsi"/>
        </w:rPr>
        <w:t xml:space="preserve">he is </w:t>
      </w:r>
      <w:r w:rsidR="003336E3">
        <w:rPr>
          <w:rFonts w:asciiTheme="minorHAnsi" w:hAnsiTheme="minorHAnsi" w:cstheme="minorHAnsi"/>
        </w:rPr>
        <w:t>supportive of publication</w:t>
      </w:r>
      <w:r w:rsidR="00ED0EBF">
        <w:rPr>
          <w:rFonts w:asciiTheme="minorHAnsi" w:hAnsiTheme="minorHAnsi" w:cstheme="minorHAnsi"/>
        </w:rPr>
        <w:t xml:space="preserve"> for the Program</w:t>
      </w:r>
      <w:r w:rsidR="003336E3">
        <w:rPr>
          <w:rFonts w:asciiTheme="minorHAnsi" w:hAnsiTheme="minorHAnsi" w:cstheme="minorHAnsi"/>
        </w:rPr>
        <w:t xml:space="preserve">. </w:t>
      </w:r>
      <w:r w:rsidR="00ED0EBF">
        <w:rPr>
          <w:rFonts w:asciiTheme="minorHAnsi" w:hAnsiTheme="minorHAnsi" w:cstheme="minorHAnsi"/>
        </w:rPr>
        <w:t xml:space="preserve">Rabbe said as a TAC member he can </w:t>
      </w:r>
      <w:r w:rsidR="003336E3">
        <w:rPr>
          <w:rFonts w:asciiTheme="minorHAnsi" w:hAnsiTheme="minorHAnsi" w:cstheme="minorHAnsi"/>
        </w:rPr>
        <w:t xml:space="preserve">help with </w:t>
      </w:r>
      <w:r w:rsidR="00ED0EBF">
        <w:rPr>
          <w:rFonts w:asciiTheme="minorHAnsi" w:hAnsiTheme="minorHAnsi" w:cstheme="minorHAnsi"/>
        </w:rPr>
        <w:t>review/</w:t>
      </w:r>
      <w:r w:rsidR="003336E3">
        <w:rPr>
          <w:rFonts w:asciiTheme="minorHAnsi" w:hAnsiTheme="minorHAnsi" w:cstheme="minorHAnsi"/>
        </w:rPr>
        <w:t>revision process</w:t>
      </w:r>
      <w:r w:rsidR="00ED0EBF">
        <w:rPr>
          <w:rFonts w:asciiTheme="minorHAnsi" w:hAnsiTheme="minorHAnsi" w:cstheme="minorHAnsi"/>
        </w:rPr>
        <w:t xml:space="preserve">, </w:t>
      </w:r>
      <w:r w:rsidR="003336E3">
        <w:rPr>
          <w:rFonts w:asciiTheme="minorHAnsi" w:hAnsiTheme="minorHAnsi" w:cstheme="minorHAnsi"/>
        </w:rPr>
        <w:t xml:space="preserve">point out </w:t>
      </w:r>
      <w:r w:rsidR="00ED0EBF">
        <w:rPr>
          <w:rFonts w:asciiTheme="minorHAnsi" w:hAnsiTheme="minorHAnsi" w:cstheme="minorHAnsi"/>
        </w:rPr>
        <w:t xml:space="preserve">areas where he </w:t>
      </w:r>
      <w:r w:rsidR="003336E3">
        <w:rPr>
          <w:rFonts w:asciiTheme="minorHAnsi" w:hAnsiTheme="minorHAnsi" w:cstheme="minorHAnsi"/>
        </w:rPr>
        <w:t>disagree</w:t>
      </w:r>
      <w:r w:rsidR="00ED0EBF">
        <w:rPr>
          <w:rFonts w:asciiTheme="minorHAnsi" w:hAnsiTheme="minorHAnsi" w:cstheme="minorHAnsi"/>
        </w:rPr>
        <w:t>s</w:t>
      </w:r>
      <w:r w:rsidR="003336E3">
        <w:rPr>
          <w:rFonts w:asciiTheme="minorHAnsi" w:hAnsiTheme="minorHAnsi" w:cstheme="minorHAnsi"/>
        </w:rPr>
        <w:t xml:space="preserve"> and make recommendations</w:t>
      </w:r>
      <w:r w:rsidR="00ED0EBF">
        <w:rPr>
          <w:rFonts w:asciiTheme="minorHAnsi" w:hAnsiTheme="minorHAnsi" w:cstheme="minorHAnsi"/>
        </w:rPr>
        <w:t>, which may or may not be adopted in the final publication</w:t>
      </w:r>
      <w:r w:rsidR="003336E3">
        <w:rPr>
          <w:rFonts w:asciiTheme="minorHAnsi" w:hAnsiTheme="minorHAnsi" w:cstheme="minorHAnsi"/>
        </w:rPr>
        <w:t xml:space="preserve">. </w:t>
      </w:r>
      <w:r w:rsidR="00C53032">
        <w:rPr>
          <w:rFonts w:asciiTheme="minorHAnsi" w:hAnsiTheme="minorHAnsi" w:cstheme="minorHAnsi"/>
        </w:rPr>
        <w:t xml:space="preserve">The EDO can write up a draft for the TAC to react to. </w:t>
      </w:r>
      <w:r w:rsidR="003336E3">
        <w:rPr>
          <w:rFonts w:asciiTheme="minorHAnsi" w:hAnsiTheme="minorHAnsi" w:cstheme="minorHAnsi"/>
        </w:rPr>
        <w:t xml:space="preserve">Henry asked </w:t>
      </w:r>
      <w:r w:rsidR="00ED0EBF">
        <w:rPr>
          <w:rFonts w:asciiTheme="minorHAnsi" w:hAnsiTheme="minorHAnsi" w:cstheme="minorHAnsi"/>
        </w:rPr>
        <w:t xml:space="preserve">Rabbe </w:t>
      </w:r>
      <w:r w:rsidR="003336E3">
        <w:rPr>
          <w:rFonts w:asciiTheme="minorHAnsi" w:hAnsiTheme="minorHAnsi" w:cstheme="minorHAnsi"/>
        </w:rPr>
        <w:t xml:space="preserve">to </w:t>
      </w:r>
      <w:r w:rsidR="00120814">
        <w:rPr>
          <w:rFonts w:asciiTheme="minorHAnsi" w:hAnsiTheme="minorHAnsi" w:cstheme="minorHAnsi"/>
        </w:rPr>
        <w:t xml:space="preserve">provide </w:t>
      </w:r>
      <w:r w:rsidR="003336E3">
        <w:rPr>
          <w:rFonts w:asciiTheme="minorHAnsi" w:hAnsiTheme="minorHAnsi" w:cstheme="minorHAnsi"/>
        </w:rPr>
        <w:t>clarif</w:t>
      </w:r>
      <w:r w:rsidR="00120814">
        <w:rPr>
          <w:rFonts w:asciiTheme="minorHAnsi" w:hAnsiTheme="minorHAnsi" w:cstheme="minorHAnsi"/>
        </w:rPr>
        <w:t xml:space="preserve">ication on </w:t>
      </w:r>
      <w:r w:rsidR="00ED0EBF">
        <w:rPr>
          <w:rFonts w:asciiTheme="minorHAnsi" w:hAnsiTheme="minorHAnsi" w:cstheme="minorHAnsi"/>
        </w:rPr>
        <w:t>how EA water is different from Program water. Her understanding from the GC policy adopted was that EA water was not going to be intentionally used to support wet meadow hydrology.  Rabbe</w:t>
      </w:r>
      <w:r w:rsidR="00120814">
        <w:rPr>
          <w:rFonts w:asciiTheme="minorHAnsi" w:hAnsiTheme="minorHAnsi" w:cstheme="minorHAnsi"/>
        </w:rPr>
        <w:t xml:space="preserve"> </w:t>
      </w:r>
      <w:r w:rsidR="00C53032">
        <w:rPr>
          <w:rFonts w:asciiTheme="minorHAnsi" w:hAnsiTheme="minorHAnsi" w:cstheme="minorHAnsi"/>
        </w:rPr>
        <w:t xml:space="preserve">said they are both connected and separate. He </w:t>
      </w:r>
      <w:r w:rsidR="00120814">
        <w:rPr>
          <w:rFonts w:asciiTheme="minorHAnsi" w:hAnsiTheme="minorHAnsi" w:cstheme="minorHAnsi"/>
        </w:rPr>
        <w:t xml:space="preserve">explained </w:t>
      </w:r>
      <w:r w:rsidR="00ED0EBF">
        <w:rPr>
          <w:rFonts w:asciiTheme="minorHAnsi" w:hAnsiTheme="minorHAnsi" w:cstheme="minorHAnsi"/>
        </w:rPr>
        <w:t xml:space="preserve">the original purpose and source of water of the EA, and how the Program has contributed to the pot over time. He explained that the </w:t>
      </w:r>
      <w:r w:rsidR="00C53032">
        <w:rPr>
          <w:rFonts w:asciiTheme="minorHAnsi" w:hAnsiTheme="minorHAnsi" w:cstheme="minorHAnsi"/>
        </w:rPr>
        <w:t>Service</w:t>
      </w:r>
      <w:r w:rsidR="00ED0EBF">
        <w:rPr>
          <w:rFonts w:asciiTheme="minorHAnsi" w:hAnsiTheme="minorHAnsi" w:cstheme="minorHAnsi"/>
        </w:rPr>
        <w:t xml:space="preserve"> was given discretion over the use of this water but has a long record of working with the Program to plan for use of this water. </w:t>
      </w:r>
      <w:r w:rsidR="00C53032">
        <w:rPr>
          <w:rFonts w:asciiTheme="minorHAnsi" w:hAnsiTheme="minorHAnsi" w:cstheme="minorHAnsi"/>
        </w:rPr>
        <w:t xml:space="preserve">EA releases can both benefit the Program’s target species and other species. </w:t>
      </w:r>
      <w:r w:rsidR="00E472DD">
        <w:rPr>
          <w:rFonts w:asciiTheme="minorHAnsi" w:hAnsiTheme="minorHAnsi" w:cstheme="minorHAnsi"/>
        </w:rPr>
        <w:t xml:space="preserve">Based upon current science, Rabbe said attempting to pond water in wet meadows requires more water than we have. But as </w:t>
      </w:r>
      <w:r w:rsidR="00A05AD9">
        <w:rPr>
          <w:rFonts w:asciiTheme="minorHAnsi" w:hAnsiTheme="minorHAnsi" w:cstheme="minorHAnsi"/>
        </w:rPr>
        <w:t xml:space="preserve">the Service </w:t>
      </w:r>
      <w:r w:rsidR="00E472DD">
        <w:rPr>
          <w:rFonts w:asciiTheme="minorHAnsi" w:hAnsiTheme="minorHAnsi" w:cstheme="minorHAnsi"/>
        </w:rPr>
        <w:t xml:space="preserve">implements flow releases for other purposes like spring maintenance flows, there may be ancillary benefits for wet meadows. </w:t>
      </w:r>
      <w:r w:rsidR="00B30FB8">
        <w:rPr>
          <w:rFonts w:asciiTheme="minorHAnsi" w:hAnsiTheme="minorHAnsi" w:cstheme="minorHAnsi"/>
        </w:rPr>
        <w:t>Farnsworth said</w:t>
      </w:r>
      <w:r w:rsidR="00E472DD">
        <w:rPr>
          <w:rFonts w:asciiTheme="minorHAnsi" w:hAnsiTheme="minorHAnsi" w:cstheme="minorHAnsi"/>
        </w:rPr>
        <w:t xml:space="preserve"> </w:t>
      </w:r>
      <w:r w:rsidR="00B30FB8">
        <w:rPr>
          <w:rFonts w:asciiTheme="minorHAnsi" w:hAnsiTheme="minorHAnsi" w:cstheme="minorHAnsi"/>
        </w:rPr>
        <w:t xml:space="preserve">looking ahead he </w:t>
      </w:r>
      <w:r w:rsidR="00E472DD">
        <w:rPr>
          <w:rFonts w:asciiTheme="minorHAnsi" w:hAnsiTheme="minorHAnsi" w:cstheme="minorHAnsi"/>
        </w:rPr>
        <w:t xml:space="preserve">is </w:t>
      </w:r>
      <w:r w:rsidR="00B30FB8">
        <w:rPr>
          <w:rFonts w:asciiTheme="minorHAnsi" w:hAnsiTheme="minorHAnsi" w:cstheme="minorHAnsi"/>
        </w:rPr>
        <w:t xml:space="preserve">concerned </w:t>
      </w:r>
      <w:r w:rsidR="00E472DD">
        <w:rPr>
          <w:rFonts w:asciiTheme="minorHAnsi" w:hAnsiTheme="minorHAnsi" w:cstheme="minorHAnsi"/>
        </w:rPr>
        <w:t xml:space="preserve">that </w:t>
      </w:r>
      <w:r w:rsidR="00B30FB8">
        <w:rPr>
          <w:rFonts w:asciiTheme="minorHAnsi" w:hAnsiTheme="minorHAnsi" w:cstheme="minorHAnsi"/>
        </w:rPr>
        <w:t xml:space="preserve">water for wet meadows </w:t>
      </w:r>
      <w:r w:rsidR="00E472DD">
        <w:rPr>
          <w:rFonts w:asciiTheme="minorHAnsi" w:hAnsiTheme="minorHAnsi" w:cstheme="minorHAnsi"/>
        </w:rPr>
        <w:t>might</w:t>
      </w:r>
      <w:r w:rsidR="00B30FB8">
        <w:rPr>
          <w:rFonts w:asciiTheme="minorHAnsi" w:hAnsiTheme="minorHAnsi" w:cstheme="minorHAnsi"/>
        </w:rPr>
        <w:t xml:space="preserve"> again be on the table. </w:t>
      </w:r>
      <w:r w:rsidR="00E472DD">
        <w:rPr>
          <w:rFonts w:asciiTheme="minorHAnsi" w:hAnsiTheme="minorHAnsi" w:cstheme="minorHAnsi"/>
        </w:rPr>
        <w:t xml:space="preserve">He understands the need for soft language, but </w:t>
      </w:r>
      <w:r w:rsidR="00B30FB8">
        <w:rPr>
          <w:rFonts w:asciiTheme="minorHAnsi" w:hAnsiTheme="minorHAnsi" w:cstheme="minorHAnsi"/>
        </w:rPr>
        <w:t xml:space="preserve">the language </w:t>
      </w:r>
      <w:r w:rsidR="00E472DD">
        <w:rPr>
          <w:rFonts w:asciiTheme="minorHAnsi" w:hAnsiTheme="minorHAnsi" w:cstheme="minorHAnsi"/>
        </w:rPr>
        <w:t xml:space="preserve">still needs to be </w:t>
      </w:r>
      <w:r w:rsidR="00B30FB8">
        <w:rPr>
          <w:rFonts w:asciiTheme="minorHAnsi" w:hAnsiTheme="minorHAnsi" w:cstheme="minorHAnsi"/>
        </w:rPr>
        <w:t xml:space="preserve">specific enough that it means something, so </w:t>
      </w:r>
      <w:r w:rsidR="00E472DD">
        <w:rPr>
          <w:rFonts w:asciiTheme="minorHAnsi" w:hAnsiTheme="minorHAnsi" w:cstheme="minorHAnsi"/>
        </w:rPr>
        <w:t xml:space="preserve">Program participants </w:t>
      </w:r>
      <w:r w:rsidR="00B30FB8">
        <w:rPr>
          <w:rFonts w:asciiTheme="minorHAnsi" w:hAnsiTheme="minorHAnsi" w:cstheme="minorHAnsi"/>
        </w:rPr>
        <w:t xml:space="preserve">know what to expect. </w:t>
      </w:r>
      <w:r w:rsidR="00A05AD9">
        <w:rPr>
          <w:rFonts w:asciiTheme="minorHAnsi" w:hAnsiTheme="minorHAnsi" w:cstheme="minorHAnsi"/>
        </w:rPr>
        <w:t xml:space="preserve">What we agree on today will guide negotiations in a few years. Rabbe said it is unlikely that a science-based number will be the sole factor that guides what the Service specifies as the water needed to sustain target species. Farnsworth said we do not want to still be figuring out how much water is needed for specific actions when we get to </w:t>
      </w:r>
      <w:r w:rsidR="00A05AD9" w:rsidRPr="000E674D">
        <w:rPr>
          <w:rFonts w:asciiTheme="minorHAnsi" w:hAnsiTheme="minorHAnsi" w:cstheme="minorHAnsi"/>
        </w:rPr>
        <w:t xml:space="preserve">Second Increment negotiations. We need to agree to those amounts leading up to negotiations. </w:t>
      </w:r>
      <w:r w:rsidR="00ED40C1" w:rsidRPr="000E674D">
        <w:rPr>
          <w:rFonts w:asciiTheme="minorHAnsi" w:hAnsiTheme="minorHAnsi" w:cstheme="minorHAnsi"/>
        </w:rPr>
        <w:t>If we get this research finalized and published</w:t>
      </w:r>
      <w:r w:rsidR="00FD4DB3" w:rsidRPr="000E674D">
        <w:rPr>
          <w:rFonts w:asciiTheme="minorHAnsi" w:hAnsiTheme="minorHAnsi" w:cstheme="minorHAnsi"/>
        </w:rPr>
        <w:t xml:space="preserve">, would those be utilized to inform water necessary to </w:t>
      </w:r>
      <w:r w:rsidR="000E674D" w:rsidRPr="000E674D">
        <w:rPr>
          <w:rFonts w:asciiTheme="minorHAnsi" w:hAnsiTheme="minorHAnsi" w:cstheme="minorHAnsi"/>
        </w:rPr>
        <w:t>ach</w:t>
      </w:r>
      <w:r w:rsidR="000E674D">
        <w:rPr>
          <w:rFonts w:asciiTheme="minorHAnsi" w:hAnsiTheme="minorHAnsi" w:cstheme="minorHAnsi"/>
        </w:rPr>
        <w:t>i</w:t>
      </w:r>
      <w:r w:rsidR="000E674D" w:rsidRPr="000E674D">
        <w:rPr>
          <w:rFonts w:asciiTheme="minorHAnsi" w:hAnsiTheme="minorHAnsi" w:cstheme="minorHAnsi"/>
        </w:rPr>
        <w:t>eve</w:t>
      </w:r>
      <w:r w:rsidR="00FD4DB3" w:rsidRPr="000E674D">
        <w:rPr>
          <w:rFonts w:asciiTheme="minorHAnsi" w:hAnsiTheme="minorHAnsi" w:cstheme="minorHAnsi"/>
        </w:rPr>
        <w:t xml:space="preserve"> goals for the Program? </w:t>
      </w:r>
      <w:r w:rsidR="00B30FB8" w:rsidRPr="000E674D">
        <w:rPr>
          <w:rFonts w:asciiTheme="minorHAnsi" w:hAnsiTheme="minorHAnsi" w:cstheme="minorHAnsi"/>
        </w:rPr>
        <w:t>Jenniges said there is no firm answer</w:t>
      </w:r>
      <w:r w:rsidR="00E472DD" w:rsidRPr="000E674D">
        <w:rPr>
          <w:rFonts w:asciiTheme="minorHAnsi" w:hAnsiTheme="minorHAnsi" w:cstheme="minorHAnsi"/>
        </w:rPr>
        <w:t xml:space="preserve">, negotiations for a Second Increment could be a start over. </w:t>
      </w:r>
      <w:r w:rsidR="00B30FB8" w:rsidRPr="000E674D">
        <w:rPr>
          <w:rFonts w:asciiTheme="minorHAnsi" w:hAnsiTheme="minorHAnsi" w:cstheme="minorHAnsi"/>
        </w:rPr>
        <w:t xml:space="preserve">Rabbe said </w:t>
      </w:r>
      <w:r w:rsidR="00E472DD" w:rsidRPr="000E674D">
        <w:rPr>
          <w:rFonts w:asciiTheme="minorHAnsi" w:hAnsiTheme="minorHAnsi" w:cstheme="minorHAnsi"/>
        </w:rPr>
        <w:t>we</w:t>
      </w:r>
      <w:r w:rsidR="00E472DD">
        <w:rPr>
          <w:rFonts w:asciiTheme="minorHAnsi" w:hAnsiTheme="minorHAnsi" w:cstheme="minorHAnsi"/>
        </w:rPr>
        <w:t xml:space="preserve"> are currently in a transition period, so from the </w:t>
      </w:r>
      <w:r w:rsidR="00A05AD9">
        <w:rPr>
          <w:rFonts w:asciiTheme="minorHAnsi" w:hAnsiTheme="minorHAnsi" w:cstheme="minorHAnsi"/>
        </w:rPr>
        <w:t>Service’s</w:t>
      </w:r>
      <w:r w:rsidR="00E472DD">
        <w:rPr>
          <w:rFonts w:asciiTheme="minorHAnsi" w:hAnsiTheme="minorHAnsi" w:cstheme="minorHAnsi"/>
        </w:rPr>
        <w:t xml:space="preserve"> perspective </w:t>
      </w:r>
      <w:r w:rsidR="00B30FB8">
        <w:rPr>
          <w:rFonts w:asciiTheme="minorHAnsi" w:hAnsiTheme="minorHAnsi" w:cstheme="minorHAnsi"/>
        </w:rPr>
        <w:t xml:space="preserve">everything is pre-decisional. </w:t>
      </w:r>
      <w:r w:rsidR="000E674D">
        <w:rPr>
          <w:rFonts w:asciiTheme="minorHAnsi" w:hAnsiTheme="minorHAnsi" w:cstheme="minorHAnsi"/>
        </w:rPr>
        <w:t>The Service’s c</w:t>
      </w:r>
      <w:r w:rsidR="00B30FB8">
        <w:rPr>
          <w:rFonts w:asciiTheme="minorHAnsi" w:hAnsiTheme="minorHAnsi" w:cstheme="minorHAnsi"/>
        </w:rPr>
        <w:t>urrent intent and understanding is embodied in the GC policy memo</w:t>
      </w:r>
      <w:r w:rsidR="00E472DD">
        <w:rPr>
          <w:rFonts w:asciiTheme="minorHAnsi" w:hAnsiTheme="minorHAnsi" w:cstheme="minorHAnsi"/>
        </w:rPr>
        <w:t xml:space="preserve"> approved at the December GC</w:t>
      </w:r>
      <w:r w:rsidR="00B30FB8">
        <w:rPr>
          <w:rFonts w:asciiTheme="minorHAnsi" w:hAnsiTheme="minorHAnsi" w:cstheme="minorHAnsi"/>
        </w:rPr>
        <w:t xml:space="preserve">. </w:t>
      </w:r>
      <w:r w:rsidR="00E472DD">
        <w:rPr>
          <w:rFonts w:asciiTheme="minorHAnsi" w:hAnsiTheme="minorHAnsi" w:cstheme="minorHAnsi"/>
        </w:rPr>
        <w:t xml:space="preserve">In addition, the </w:t>
      </w:r>
      <w:r w:rsidR="00A05AD9">
        <w:rPr>
          <w:rFonts w:asciiTheme="minorHAnsi" w:hAnsiTheme="minorHAnsi" w:cstheme="minorHAnsi"/>
        </w:rPr>
        <w:lastRenderedPageBreak/>
        <w:t>Service</w:t>
      </w:r>
      <w:r w:rsidR="00B30FB8">
        <w:rPr>
          <w:rFonts w:asciiTheme="minorHAnsi" w:hAnsiTheme="minorHAnsi" w:cstheme="minorHAnsi"/>
        </w:rPr>
        <w:t xml:space="preserve"> has a history of working well with the Program to administer that water </w:t>
      </w:r>
      <w:r w:rsidR="00F13930">
        <w:rPr>
          <w:rFonts w:asciiTheme="minorHAnsi" w:hAnsiTheme="minorHAnsi" w:cstheme="minorHAnsi"/>
        </w:rPr>
        <w:t xml:space="preserve">informed by </w:t>
      </w:r>
      <w:r w:rsidR="00B30FB8">
        <w:rPr>
          <w:rFonts w:asciiTheme="minorHAnsi" w:hAnsiTheme="minorHAnsi" w:cstheme="minorHAnsi"/>
        </w:rPr>
        <w:t>sound science.</w:t>
      </w:r>
      <w:r w:rsidR="00F13930">
        <w:rPr>
          <w:rFonts w:asciiTheme="minorHAnsi" w:hAnsiTheme="minorHAnsi" w:cstheme="minorHAnsi"/>
        </w:rPr>
        <w:t xml:space="preserve"> Rabbe mentioned </w:t>
      </w:r>
      <w:r w:rsidR="00A05AD9">
        <w:rPr>
          <w:rFonts w:asciiTheme="minorHAnsi" w:hAnsiTheme="minorHAnsi" w:cstheme="minorHAnsi"/>
        </w:rPr>
        <w:t>that the Service</w:t>
      </w:r>
      <w:r w:rsidR="00F13930">
        <w:rPr>
          <w:rFonts w:asciiTheme="minorHAnsi" w:hAnsiTheme="minorHAnsi" w:cstheme="minorHAnsi"/>
        </w:rPr>
        <w:t xml:space="preserve"> hired a new EA Manager with a background in engineering, hydrology, and biology.</w:t>
      </w:r>
    </w:p>
    <w:p w14:paraId="5E7144CC" w14:textId="77777777" w:rsidR="00B30FB8" w:rsidRDefault="00B30FB8" w:rsidP="00247958">
      <w:pPr>
        <w:pStyle w:val="NoSpacing"/>
        <w:rPr>
          <w:rFonts w:asciiTheme="minorHAnsi" w:hAnsiTheme="minorHAnsi" w:cstheme="minorHAnsi"/>
        </w:rPr>
      </w:pPr>
    </w:p>
    <w:p w14:paraId="41250B3C" w14:textId="77777777" w:rsidR="00247958" w:rsidRPr="00C45510" w:rsidRDefault="00247958" w:rsidP="00247958">
      <w:pPr>
        <w:pStyle w:val="NoSpacing"/>
        <w:rPr>
          <w:rFonts w:asciiTheme="minorHAnsi" w:hAnsiTheme="minorHAnsi" w:cstheme="minorHAnsi"/>
          <w:color w:val="FF0000"/>
        </w:rPr>
      </w:pPr>
      <w:r w:rsidRPr="00C45510">
        <w:rPr>
          <w:rFonts w:asciiTheme="minorHAnsi" w:hAnsiTheme="minorHAnsi" w:cstheme="minorHAnsi"/>
          <w:color w:val="FF0000"/>
        </w:rPr>
        <w:t>EDO ACTION ITEMS:</w:t>
      </w:r>
    </w:p>
    <w:p w14:paraId="2E587449" w14:textId="2A2C64E5" w:rsidR="00247958" w:rsidRPr="000E674D" w:rsidRDefault="000E674D" w:rsidP="00247958">
      <w:pPr>
        <w:pStyle w:val="NoSpacing"/>
        <w:numPr>
          <w:ilvl w:val="0"/>
          <w:numId w:val="5"/>
        </w:numPr>
        <w:ind w:left="360"/>
        <w:rPr>
          <w:rFonts w:asciiTheme="minorHAnsi" w:hAnsiTheme="minorHAnsi" w:cstheme="minorHAnsi"/>
        </w:rPr>
      </w:pPr>
      <w:r w:rsidRPr="000E674D">
        <w:rPr>
          <w:rFonts w:asciiTheme="minorHAnsi" w:hAnsiTheme="minorHAnsi" w:cstheme="minorHAnsi"/>
        </w:rPr>
        <w:t>For the WEST/Ecotope collaboration, w</w:t>
      </w:r>
      <w:r w:rsidR="00247958" w:rsidRPr="000E674D">
        <w:rPr>
          <w:rFonts w:asciiTheme="minorHAnsi" w:hAnsiTheme="minorHAnsi" w:cstheme="minorHAnsi"/>
        </w:rPr>
        <w:t xml:space="preserve">rite up </w:t>
      </w:r>
      <w:r w:rsidRPr="000E674D">
        <w:rPr>
          <w:rFonts w:asciiTheme="minorHAnsi" w:hAnsiTheme="minorHAnsi" w:cstheme="minorHAnsi"/>
        </w:rPr>
        <w:t xml:space="preserve">draft document </w:t>
      </w:r>
      <w:r w:rsidR="00247958" w:rsidRPr="000E674D">
        <w:rPr>
          <w:rFonts w:asciiTheme="minorHAnsi" w:hAnsiTheme="minorHAnsi" w:cstheme="minorHAnsi"/>
        </w:rPr>
        <w:t>that link</w:t>
      </w:r>
      <w:r w:rsidRPr="000E674D">
        <w:rPr>
          <w:rFonts w:asciiTheme="minorHAnsi" w:hAnsiTheme="minorHAnsi" w:cstheme="minorHAnsi"/>
        </w:rPr>
        <w:t>s</w:t>
      </w:r>
      <w:r w:rsidR="00247958" w:rsidRPr="000E674D">
        <w:rPr>
          <w:rFonts w:asciiTheme="minorHAnsi" w:hAnsiTheme="minorHAnsi" w:cstheme="minorHAnsi"/>
        </w:rPr>
        <w:t xml:space="preserve"> the results of th</w:t>
      </w:r>
      <w:r w:rsidRPr="000E674D">
        <w:rPr>
          <w:rFonts w:asciiTheme="minorHAnsi" w:hAnsiTheme="minorHAnsi" w:cstheme="minorHAnsi"/>
        </w:rPr>
        <w:t xml:space="preserve">is </w:t>
      </w:r>
      <w:r w:rsidR="00247958" w:rsidRPr="000E674D">
        <w:rPr>
          <w:rFonts w:asciiTheme="minorHAnsi" w:hAnsiTheme="minorHAnsi" w:cstheme="minorHAnsi"/>
        </w:rPr>
        <w:t>effort to the grassland/wet meadow management guidelines</w:t>
      </w:r>
      <w:r w:rsidRPr="000E674D">
        <w:rPr>
          <w:rFonts w:asciiTheme="minorHAnsi" w:hAnsiTheme="minorHAnsi" w:cstheme="minorHAnsi"/>
        </w:rPr>
        <w:t xml:space="preserve"> approved by the GC</w:t>
      </w:r>
      <w:r w:rsidR="00247958" w:rsidRPr="000E674D">
        <w:rPr>
          <w:rFonts w:asciiTheme="minorHAnsi" w:hAnsiTheme="minorHAnsi" w:cstheme="minorHAnsi"/>
        </w:rPr>
        <w:t>.</w:t>
      </w:r>
    </w:p>
    <w:p w14:paraId="0EDC7A93" w14:textId="77777777" w:rsidR="000E674D" w:rsidRPr="000E674D" w:rsidRDefault="00247958" w:rsidP="000724B0">
      <w:pPr>
        <w:pStyle w:val="NoSpacing"/>
        <w:numPr>
          <w:ilvl w:val="0"/>
          <w:numId w:val="3"/>
        </w:numPr>
        <w:ind w:left="360"/>
        <w:rPr>
          <w:rFonts w:asciiTheme="minorHAnsi" w:hAnsiTheme="minorHAnsi" w:cstheme="minorHAnsi"/>
        </w:rPr>
      </w:pPr>
      <w:r w:rsidRPr="000E674D">
        <w:rPr>
          <w:rFonts w:asciiTheme="minorHAnsi" w:hAnsiTheme="minorHAnsi" w:cstheme="minorHAnsi"/>
        </w:rPr>
        <w:t>Provide a draft to the TAC for feedback</w:t>
      </w:r>
    </w:p>
    <w:p w14:paraId="2D428C4D" w14:textId="77777777" w:rsidR="000E674D" w:rsidRPr="000E674D" w:rsidRDefault="000E674D" w:rsidP="000E674D">
      <w:pPr>
        <w:pStyle w:val="NoSpacing"/>
        <w:rPr>
          <w:rFonts w:asciiTheme="minorHAnsi" w:hAnsiTheme="minorHAnsi" w:cstheme="minorHAnsi"/>
          <w:color w:val="FF0000"/>
        </w:rPr>
      </w:pPr>
    </w:p>
    <w:p w14:paraId="3AC92629" w14:textId="3A38B9F4" w:rsidR="00247958" w:rsidRPr="000E674D" w:rsidRDefault="00247958" w:rsidP="000E674D">
      <w:pPr>
        <w:pStyle w:val="NoSpacing"/>
        <w:rPr>
          <w:rFonts w:asciiTheme="minorHAnsi" w:hAnsiTheme="minorHAnsi" w:cstheme="minorHAnsi"/>
          <w:color w:val="FF0000"/>
        </w:rPr>
      </w:pPr>
      <w:r w:rsidRPr="000E674D">
        <w:rPr>
          <w:rFonts w:asciiTheme="minorHAnsi" w:hAnsiTheme="minorHAnsi" w:cstheme="minorHAnsi"/>
          <w:color w:val="FF0000"/>
        </w:rPr>
        <w:t>TAC ACTION ITEMS:</w:t>
      </w:r>
    </w:p>
    <w:p w14:paraId="51C9C9D0" w14:textId="77777777" w:rsidR="00247958" w:rsidRDefault="00247958" w:rsidP="00247958">
      <w:pPr>
        <w:pStyle w:val="NoSpacing"/>
        <w:numPr>
          <w:ilvl w:val="0"/>
          <w:numId w:val="6"/>
        </w:numPr>
        <w:ind w:left="360"/>
        <w:rPr>
          <w:rFonts w:asciiTheme="minorHAnsi" w:hAnsiTheme="minorHAnsi" w:cstheme="minorHAnsi"/>
        </w:rPr>
      </w:pPr>
      <w:r>
        <w:rPr>
          <w:rFonts w:asciiTheme="minorHAnsi" w:hAnsiTheme="minorHAnsi" w:cstheme="minorHAnsi"/>
        </w:rPr>
        <w:t>Consider participation in write-up and publication as a co-author.</w:t>
      </w:r>
    </w:p>
    <w:p w14:paraId="454FFF03" w14:textId="77777777" w:rsidR="00247958" w:rsidRPr="0097113A" w:rsidRDefault="00247958" w:rsidP="00247958">
      <w:pPr>
        <w:pStyle w:val="NoSpacing"/>
        <w:rPr>
          <w:rFonts w:asciiTheme="minorHAnsi" w:hAnsiTheme="minorHAnsi" w:cstheme="minorHAnsi"/>
        </w:rPr>
      </w:pPr>
    </w:p>
    <w:p w14:paraId="4049C7A4" w14:textId="02AA78E0" w:rsidR="006F7D04" w:rsidRDefault="0094776D" w:rsidP="00235FE6">
      <w:pPr>
        <w:rPr>
          <w:rFonts w:cstheme="minorHAnsi"/>
        </w:rPr>
      </w:pPr>
      <w:r>
        <w:rPr>
          <w:rFonts w:cstheme="minorHAnsi"/>
        </w:rPr>
        <w:t xml:space="preserve">Document: </w:t>
      </w:r>
      <w:hyperlink r:id="rId28" w:history="1">
        <w:r w:rsidRPr="00B51431">
          <w:rPr>
            <w:rStyle w:val="Hyperlink"/>
            <w:rFonts w:cstheme="minorHAnsi"/>
          </w:rPr>
          <w:t>16</w:t>
        </w:r>
        <w:r w:rsidR="00B51431" w:rsidRPr="00B51431">
          <w:rPr>
            <w:rStyle w:val="Hyperlink"/>
            <w:rFonts w:cstheme="minorHAnsi"/>
          </w:rPr>
          <w:t>_2025 Wet Meadow Publication Strategy</w:t>
        </w:r>
      </w:hyperlink>
    </w:p>
    <w:p w14:paraId="009D0E7E" w14:textId="77777777" w:rsidR="00B51431" w:rsidRDefault="00B51431" w:rsidP="00235FE6">
      <w:pPr>
        <w:rPr>
          <w:rFonts w:cstheme="minorHAnsi"/>
          <w:b/>
          <w:bCs/>
          <w:u w:val="single"/>
        </w:rPr>
      </w:pPr>
    </w:p>
    <w:p w14:paraId="0CE746B9" w14:textId="3C3C3FDA" w:rsidR="008B0017" w:rsidRDefault="00B51431" w:rsidP="00235FE6">
      <w:pPr>
        <w:rPr>
          <w:rFonts w:cstheme="minorHAnsi"/>
          <w:b/>
          <w:bCs/>
          <w:u w:val="single"/>
        </w:rPr>
      </w:pPr>
      <w:r>
        <w:rPr>
          <w:rFonts w:cstheme="minorHAnsi"/>
          <w:b/>
          <w:bCs/>
          <w:u w:val="single"/>
        </w:rPr>
        <w:t>TARGET SPECIES MONITORING</w:t>
      </w:r>
    </w:p>
    <w:p w14:paraId="5EBF5A2D" w14:textId="6CECA6C0" w:rsidR="008B0017" w:rsidRDefault="00B51431" w:rsidP="00235FE6">
      <w:pPr>
        <w:rPr>
          <w:rFonts w:cstheme="minorHAnsi"/>
          <w:i/>
          <w:iCs/>
        </w:rPr>
      </w:pPr>
      <w:r>
        <w:rPr>
          <w:rFonts w:cstheme="minorHAnsi"/>
          <w:i/>
          <w:iCs/>
        </w:rPr>
        <w:t>2024 PALLID STURGEON ANNUAL REPORTS</w:t>
      </w:r>
    </w:p>
    <w:p w14:paraId="6307DDEA" w14:textId="1708A284" w:rsidR="00B51431" w:rsidRDefault="00B51431" w:rsidP="00235FE6">
      <w:pPr>
        <w:rPr>
          <w:rFonts w:cstheme="minorHAnsi"/>
        </w:rPr>
      </w:pPr>
      <w:r>
        <w:rPr>
          <w:rFonts w:cstheme="minorHAnsi"/>
        </w:rPr>
        <w:t>Pegg</w:t>
      </w:r>
      <w:r w:rsidR="00691F9C">
        <w:rPr>
          <w:rFonts w:cstheme="minorHAnsi"/>
        </w:rPr>
        <w:t xml:space="preserve"> gave an update on </w:t>
      </w:r>
      <w:r w:rsidR="00EE2D28">
        <w:rPr>
          <w:rFonts w:cstheme="minorHAnsi"/>
        </w:rPr>
        <w:t>the University of Nebraska at Lincoln’s</w:t>
      </w:r>
      <w:r w:rsidR="00691F9C">
        <w:rPr>
          <w:rFonts w:cstheme="minorHAnsi"/>
        </w:rPr>
        <w:t xml:space="preserve"> progress in the field and with data analysis for 2024. He presented updated results for use of the lower Platte River by pallid sturgeon. He also presented initial results from analyses investigating elements of flow and temperature as factors influencing immigration into and emigration from the Platte River. He also provided an initial look at transition probabilities among segments of the lower Platte River and its tributaries. UNL will not be capturing pallid sturgeon in 2025 to place more telemetry tags, as their study ends in 2026. </w:t>
      </w:r>
      <w:r w:rsidR="00B02E85">
        <w:rPr>
          <w:rFonts w:cstheme="minorHAnsi"/>
        </w:rPr>
        <w:t xml:space="preserve">They will continue active tracking and maintaining passive receivers, relying on fish that have already been tagged for their 2025 dataset. Pegg said they have not yet been able to get temperature data from USGS receivers in the Missouri River, so have not been able to examine the difference in water temperatures between the two systems as a potential explanatory variable. Water quality data such as turbidity data are available only from the Louisville receiver, so a more detailed look at the importance of turbidity for pallid use and movement is limited by data availability. </w:t>
      </w:r>
    </w:p>
    <w:p w14:paraId="64AE562E" w14:textId="77777777" w:rsidR="00B02E85" w:rsidRDefault="00B02E85" w:rsidP="00235FE6">
      <w:pPr>
        <w:rPr>
          <w:rFonts w:cstheme="minorHAnsi"/>
        </w:rPr>
      </w:pPr>
    </w:p>
    <w:p w14:paraId="32B0AB88" w14:textId="07681E0D" w:rsidR="00B51431" w:rsidRDefault="00B51431" w:rsidP="00235FE6">
      <w:pPr>
        <w:rPr>
          <w:rFonts w:cstheme="minorHAnsi"/>
        </w:rPr>
      </w:pPr>
      <w:r>
        <w:rPr>
          <w:rFonts w:cstheme="minorHAnsi"/>
        </w:rPr>
        <w:t xml:space="preserve">Heist </w:t>
      </w:r>
      <w:r w:rsidR="00B02E85">
        <w:rPr>
          <w:rFonts w:cstheme="minorHAnsi"/>
        </w:rPr>
        <w:t>gave a</w:t>
      </w:r>
      <w:r w:rsidR="001D6D0E">
        <w:rPr>
          <w:rFonts w:cstheme="minorHAnsi"/>
        </w:rPr>
        <w:t>n</w:t>
      </w:r>
      <w:r w:rsidR="00B02E85">
        <w:rPr>
          <w:rFonts w:cstheme="minorHAnsi"/>
        </w:rPr>
        <w:t xml:space="preserve"> overview of progress on the pallid genetics work he and his lab at </w:t>
      </w:r>
      <w:r w:rsidR="00EE2D28">
        <w:rPr>
          <w:rFonts w:cstheme="minorHAnsi"/>
        </w:rPr>
        <w:t>Southern Illinois University at Carbondale</w:t>
      </w:r>
      <w:r w:rsidR="00B02E85">
        <w:rPr>
          <w:rFonts w:cstheme="minorHAnsi"/>
        </w:rPr>
        <w:t xml:space="preserve"> are doing. He summarized species and origin of samples received from the Platte from 2022-2024, the large majority being hatchery origin pallid sturgeon. He summarized levels of hybridization known to occur in each management unit. </w:t>
      </w:r>
      <w:r w:rsidR="001D6D0E">
        <w:rPr>
          <w:rFonts w:cstheme="minorHAnsi"/>
        </w:rPr>
        <w:t xml:space="preserve">Natural recruitment is limited to the lower Missouri River. </w:t>
      </w:r>
      <w:r w:rsidR="00B02E85">
        <w:rPr>
          <w:rFonts w:cstheme="minorHAnsi"/>
        </w:rPr>
        <w:t xml:space="preserve">A random sample of </w:t>
      </w:r>
      <w:r w:rsidR="001D6D0E">
        <w:rPr>
          <w:rFonts w:cstheme="minorHAnsi"/>
        </w:rPr>
        <w:t xml:space="preserve">2021 year class larvae is currently being evaluated to estimate the fraction of wild-spawned sturgeon that are hybrids, </w:t>
      </w:r>
      <w:proofErr w:type="spellStart"/>
      <w:r w:rsidR="001D6D0E">
        <w:rPr>
          <w:rFonts w:cstheme="minorHAnsi"/>
        </w:rPr>
        <w:t>pallids</w:t>
      </w:r>
      <w:proofErr w:type="spellEnd"/>
      <w:r w:rsidR="001D6D0E">
        <w:rPr>
          <w:rFonts w:cstheme="minorHAnsi"/>
        </w:rPr>
        <w:t xml:space="preserve">, and shovelnose. So far, natural spawning in the lower Missouri River produces similar numbers of </w:t>
      </w:r>
      <w:proofErr w:type="spellStart"/>
      <w:r w:rsidR="001D6D0E">
        <w:rPr>
          <w:rFonts w:cstheme="minorHAnsi"/>
        </w:rPr>
        <w:t>pallids</w:t>
      </w:r>
      <w:proofErr w:type="spellEnd"/>
      <w:r w:rsidR="001D6D0E">
        <w:rPr>
          <w:rFonts w:cstheme="minorHAnsi"/>
        </w:rPr>
        <w:t xml:space="preserve"> and F1 hybrids. Advanced hybrids are backcrosses to shovelnose, representing a loss of pallid reproductive effort. </w:t>
      </w:r>
      <w:r w:rsidR="00636916">
        <w:rPr>
          <w:rFonts w:cstheme="minorHAnsi"/>
        </w:rPr>
        <w:t xml:space="preserve">Farnsworth asked if we are primarily producing hybrids and shovelnose, then are we shooting ourselves in the foot by producing suitable habitat for spawning in the Platte? Heist </w:t>
      </w:r>
      <w:r w:rsidR="001D6D0E">
        <w:rPr>
          <w:rFonts w:cstheme="minorHAnsi"/>
        </w:rPr>
        <w:t xml:space="preserve">said </w:t>
      </w:r>
      <w:r w:rsidR="00636916">
        <w:rPr>
          <w:rFonts w:cstheme="minorHAnsi"/>
        </w:rPr>
        <w:t>we do not know what distinguishes pallid spawning habitat from shovelnose habitat. If we did, we could design desired habitat for pallid spawning and non-preferred habitat for shovelnose. We do not know, beyond b</w:t>
      </w:r>
      <w:r w:rsidR="001D6D0E">
        <w:rPr>
          <w:rFonts w:cstheme="minorHAnsi"/>
        </w:rPr>
        <w:t>e</w:t>
      </w:r>
      <w:r w:rsidR="00636916">
        <w:rPr>
          <w:rFonts w:cstheme="minorHAnsi"/>
        </w:rPr>
        <w:t xml:space="preserve">havioral evidence like Pegg presented, if/how much spawning actually occurs on the Platte. </w:t>
      </w:r>
      <w:r w:rsidR="001D6D0E">
        <w:rPr>
          <w:rFonts w:cstheme="minorHAnsi"/>
        </w:rPr>
        <w:t>Heist suggested p</w:t>
      </w:r>
      <w:r w:rsidR="00636916">
        <w:rPr>
          <w:rFonts w:cstheme="minorHAnsi"/>
        </w:rPr>
        <w:t xml:space="preserve">utting together a small list of fish captured/tracked in the </w:t>
      </w:r>
      <w:r w:rsidR="001D6D0E">
        <w:rPr>
          <w:rFonts w:cstheme="minorHAnsi"/>
        </w:rPr>
        <w:t>P</w:t>
      </w:r>
      <w:r w:rsidR="00636916">
        <w:rPr>
          <w:rFonts w:cstheme="minorHAnsi"/>
        </w:rPr>
        <w:t>latte</w:t>
      </w:r>
      <w:r w:rsidR="001D6D0E">
        <w:rPr>
          <w:rFonts w:cstheme="minorHAnsi"/>
        </w:rPr>
        <w:t xml:space="preserve">. Heist </w:t>
      </w:r>
      <w:r w:rsidR="00636916">
        <w:rPr>
          <w:rFonts w:cstheme="minorHAnsi"/>
        </w:rPr>
        <w:t xml:space="preserve">could look at larvae for the hybridization study to see if they are the product of fish that used the </w:t>
      </w:r>
      <w:r w:rsidR="001D6D0E">
        <w:rPr>
          <w:rFonts w:cstheme="minorHAnsi"/>
        </w:rPr>
        <w:t>P</w:t>
      </w:r>
      <w:r w:rsidR="00636916">
        <w:rPr>
          <w:rFonts w:cstheme="minorHAnsi"/>
        </w:rPr>
        <w:t xml:space="preserve">latte. </w:t>
      </w:r>
      <w:r w:rsidR="001D6D0E">
        <w:rPr>
          <w:rFonts w:cstheme="minorHAnsi"/>
        </w:rPr>
        <w:t>This is s</w:t>
      </w:r>
      <w:r w:rsidR="00636916">
        <w:rPr>
          <w:rFonts w:cstheme="minorHAnsi"/>
        </w:rPr>
        <w:t xml:space="preserve">till not a confirmation of spawning there, but </w:t>
      </w:r>
      <w:r w:rsidR="001D6D0E">
        <w:rPr>
          <w:rFonts w:cstheme="minorHAnsi"/>
        </w:rPr>
        <w:t xml:space="preserve">rather an </w:t>
      </w:r>
      <w:r w:rsidR="00636916">
        <w:rPr>
          <w:rFonts w:cstheme="minorHAnsi"/>
        </w:rPr>
        <w:t xml:space="preserve">indication that fish using the </w:t>
      </w:r>
      <w:r w:rsidR="001D6D0E">
        <w:rPr>
          <w:rFonts w:cstheme="minorHAnsi"/>
        </w:rPr>
        <w:t>P</w:t>
      </w:r>
      <w:r w:rsidR="00636916">
        <w:rPr>
          <w:rFonts w:cstheme="minorHAnsi"/>
        </w:rPr>
        <w:t xml:space="preserve">latte spawned. </w:t>
      </w:r>
    </w:p>
    <w:p w14:paraId="24AAA77B" w14:textId="77777777" w:rsidR="00B51431" w:rsidRDefault="00B51431" w:rsidP="00235FE6">
      <w:pPr>
        <w:rPr>
          <w:rFonts w:cstheme="minorHAnsi"/>
          <w:b/>
          <w:bCs/>
          <w:u w:val="single"/>
        </w:rPr>
      </w:pPr>
    </w:p>
    <w:p w14:paraId="2EA4F974" w14:textId="3E6A149D" w:rsidR="00B51431" w:rsidRDefault="00B51431" w:rsidP="00235FE6">
      <w:pPr>
        <w:rPr>
          <w:rFonts w:cstheme="minorHAnsi"/>
        </w:rPr>
      </w:pPr>
      <w:r>
        <w:rPr>
          <w:rFonts w:cstheme="minorHAnsi"/>
        </w:rPr>
        <w:lastRenderedPageBreak/>
        <w:t xml:space="preserve">Documents: </w:t>
      </w:r>
      <w:hyperlink r:id="rId29" w:history="1">
        <w:r w:rsidRPr="00B51431">
          <w:rPr>
            <w:rStyle w:val="Hyperlink"/>
            <w:rFonts w:cstheme="minorHAnsi"/>
          </w:rPr>
          <w:t>17_UNL Annual Report</w:t>
        </w:r>
      </w:hyperlink>
    </w:p>
    <w:p w14:paraId="14ED045A" w14:textId="61FF3ED2" w:rsidR="00B51431" w:rsidRDefault="00000000" w:rsidP="00235FE6">
      <w:pPr>
        <w:rPr>
          <w:rFonts w:cstheme="minorHAnsi"/>
        </w:rPr>
      </w:pPr>
      <w:hyperlink r:id="rId30" w:history="1">
        <w:r w:rsidR="00B51431" w:rsidRPr="00B51431">
          <w:rPr>
            <w:rStyle w:val="Hyperlink"/>
            <w:rFonts w:cstheme="minorHAnsi"/>
          </w:rPr>
          <w:t>17_UNL Annual Report Supplement</w:t>
        </w:r>
      </w:hyperlink>
    </w:p>
    <w:p w14:paraId="0246C162" w14:textId="131DD26E" w:rsidR="00B51431" w:rsidRDefault="00000000" w:rsidP="00235FE6">
      <w:pPr>
        <w:rPr>
          <w:rFonts w:cstheme="minorHAnsi"/>
        </w:rPr>
      </w:pPr>
      <w:hyperlink r:id="rId31" w:history="1">
        <w:r w:rsidR="00B51431" w:rsidRPr="00B51431">
          <w:rPr>
            <w:rStyle w:val="Hyperlink"/>
            <w:rFonts w:cstheme="minorHAnsi"/>
          </w:rPr>
          <w:t>19_SIU Annual Report</w:t>
        </w:r>
      </w:hyperlink>
    </w:p>
    <w:p w14:paraId="72F4B971" w14:textId="5EB8346F" w:rsidR="00B51431" w:rsidRDefault="00B51431" w:rsidP="00235FE6">
      <w:pPr>
        <w:rPr>
          <w:rFonts w:cstheme="minorHAnsi"/>
        </w:rPr>
      </w:pPr>
      <w:r>
        <w:rPr>
          <w:rFonts w:cstheme="minorHAnsi"/>
        </w:rPr>
        <w:t xml:space="preserve">Presentations: </w:t>
      </w:r>
      <w:hyperlink r:id="rId32" w:history="1">
        <w:r w:rsidRPr="00B51431">
          <w:rPr>
            <w:rStyle w:val="Hyperlink"/>
            <w:rFonts w:cstheme="minorHAnsi"/>
          </w:rPr>
          <w:t>18_UNL Presentation</w:t>
        </w:r>
      </w:hyperlink>
    </w:p>
    <w:p w14:paraId="5A8A11FF" w14:textId="013B3AC6" w:rsidR="00B51431" w:rsidRPr="00CE5F26" w:rsidRDefault="00000000" w:rsidP="00235FE6">
      <w:pPr>
        <w:rPr>
          <w:rFonts w:cstheme="minorHAnsi"/>
          <w:lang w:val="fr-FR"/>
        </w:rPr>
      </w:pPr>
      <w:hyperlink r:id="rId33" w:history="1">
        <w:r w:rsidR="00B51431" w:rsidRPr="00CE5F26">
          <w:rPr>
            <w:rStyle w:val="Hyperlink"/>
            <w:rFonts w:cstheme="minorHAnsi"/>
            <w:lang w:val="fr-FR"/>
          </w:rPr>
          <w:t xml:space="preserve">20_SIU </w:t>
        </w:r>
        <w:proofErr w:type="spellStart"/>
        <w:r w:rsidR="00B51431" w:rsidRPr="00CE5F26">
          <w:rPr>
            <w:rStyle w:val="Hyperlink"/>
            <w:rFonts w:cstheme="minorHAnsi"/>
            <w:lang w:val="fr-FR"/>
          </w:rPr>
          <w:t>Presentation</w:t>
        </w:r>
        <w:proofErr w:type="spellEnd"/>
      </w:hyperlink>
    </w:p>
    <w:p w14:paraId="3AB12469" w14:textId="77777777" w:rsidR="00B51431" w:rsidRPr="00CE5F26" w:rsidRDefault="00B51431" w:rsidP="00235FE6">
      <w:pPr>
        <w:rPr>
          <w:rFonts w:cstheme="minorHAnsi"/>
          <w:lang w:val="fr-FR"/>
        </w:rPr>
      </w:pPr>
    </w:p>
    <w:p w14:paraId="2AC55D29" w14:textId="2E189D6D" w:rsidR="008B0017" w:rsidRPr="00CE5F26" w:rsidRDefault="008B0017" w:rsidP="00235FE6">
      <w:pPr>
        <w:rPr>
          <w:rFonts w:cstheme="minorHAnsi"/>
          <w:b/>
          <w:bCs/>
          <w:u w:val="single"/>
          <w:lang w:val="fr-FR"/>
        </w:rPr>
      </w:pPr>
      <w:r w:rsidRPr="00CE5F26">
        <w:rPr>
          <w:rFonts w:cstheme="minorHAnsi"/>
          <w:b/>
          <w:bCs/>
          <w:u w:val="single"/>
          <w:lang w:val="fr-FR"/>
        </w:rPr>
        <w:t xml:space="preserve">SCIENCE </w:t>
      </w:r>
      <w:r w:rsidR="00136DAB" w:rsidRPr="00CE5F26">
        <w:rPr>
          <w:rFonts w:cstheme="minorHAnsi"/>
          <w:b/>
          <w:bCs/>
          <w:u w:val="single"/>
          <w:lang w:val="fr-FR"/>
        </w:rPr>
        <w:t>PLAN</w:t>
      </w:r>
    </w:p>
    <w:p w14:paraId="3B56C77A" w14:textId="38055981" w:rsidR="008B0017" w:rsidRPr="00CE5F26" w:rsidRDefault="00136DAB" w:rsidP="00235FE6">
      <w:pPr>
        <w:rPr>
          <w:rFonts w:cstheme="minorHAnsi"/>
          <w:i/>
          <w:iCs/>
          <w:lang w:val="fr-FR"/>
        </w:rPr>
      </w:pPr>
      <w:r w:rsidRPr="00CE5F26">
        <w:rPr>
          <w:rFonts w:cstheme="minorHAnsi"/>
          <w:i/>
          <w:iCs/>
          <w:lang w:val="fr-FR"/>
        </w:rPr>
        <w:t>PASSIVE SEDIMENT AUGMENTATION ALTERNATIVES</w:t>
      </w:r>
    </w:p>
    <w:p w14:paraId="726596E7" w14:textId="56B0DA38" w:rsidR="00106A47" w:rsidRDefault="00A47795" w:rsidP="00235FE6">
      <w:pPr>
        <w:rPr>
          <w:rFonts w:cstheme="minorHAnsi"/>
        </w:rPr>
      </w:pPr>
      <w:r>
        <w:rPr>
          <w:rFonts w:cstheme="minorHAnsi"/>
        </w:rPr>
        <w:t xml:space="preserve">Consultants from Stantec and GEI </w:t>
      </w:r>
      <w:r w:rsidR="00966575">
        <w:rPr>
          <w:rFonts w:cstheme="minorHAnsi"/>
        </w:rPr>
        <w:t>summarized a set of passive sediment augmentation alternatives they are planning on investigating and evaluating in terms of effectiveness, efficiency, completeness, and acceptability. After introducing initial alternatives, they paused</w:t>
      </w:r>
      <w:r w:rsidR="00106A47" w:rsidRPr="00106A47">
        <w:rPr>
          <w:rFonts w:cstheme="minorHAnsi"/>
        </w:rPr>
        <w:t xml:space="preserve"> to ask if </w:t>
      </w:r>
      <w:r w:rsidR="00966575">
        <w:rPr>
          <w:rFonts w:cstheme="minorHAnsi"/>
        </w:rPr>
        <w:t xml:space="preserve">the TAC had any </w:t>
      </w:r>
      <w:r w:rsidR="00106A47" w:rsidRPr="00106A47">
        <w:rPr>
          <w:rFonts w:cstheme="minorHAnsi"/>
        </w:rPr>
        <w:t>additional alternatives to consider.</w:t>
      </w:r>
      <w:r w:rsidR="00966575">
        <w:rPr>
          <w:rFonts w:cstheme="minorHAnsi"/>
        </w:rPr>
        <w:t xml:space="preserve"> </w:t>
      </w:r>
      <w:r w:rsidR="00106A47" w:rsidRPr="00106A47">
        <w:rPr>
          <w:rFonts w:cstheme="minorHAnsi"/>
        </w:rPr>
        <w:t xml:space="preserve">Farnsworth </w:t>
      </w:r>
      <w:r w:rsidR="00966575">
        <w:rPr>
          <w:rFonts w:cstheme="minorHAnsi"/>
        </w:rPr>
        <w:t xml:space="preserve">said the alternatives presented are being pursued to understand if they are feasible and do not consider the legal hurdles of putting these alternatives into practice. Farnsworth </w:t>
      </w:r>
      <w:r w:rsidR="00106A47" w:rsidRPr="00106A47">
        <w:rPr>
          <w:rFonts w:cstheme="minorHAnsi"/>
        </w:rPr>
        <w:t>asked Zorn how he feels about th</w:t>
      </w:r>
      <w:r w:rsidR="00966575">
        <w:rPr>
          <w:rFonts w:cstheme="minorHAnsi"/>
        </w:rPr>
        <w:t>ese</w:t>
      </w:r>
      <w:r w:rsidR="00106A47" w:rsidRPr="00106A47">
        <w:rPr>
          <w:rFonts w:cstheme="minorHAnsi"/>
        </w:rPr>
        <w:t xml:space="preserve"> alt</w:t>
      </w:r>
      <w:r w:rsidR="00966575">
        <w:rPr>
          <w:rFonts w:cstheme="minorHAnsi"/>
        </w:rPr>
        <w:t>ernatives</w:t>
      </w:r>
      <w:r w:rsidR="00106A47" w:rsidRPr="00106A47">
        <w:rPr>
          <w:rFonts w:cstheme="minorHAnsi"/>
        </w:rPr>
        <w:t xml:space="preserve"> that affect Central and other landowners. </w:t>
      </w:r>
      <w:r w:rsidR="00966575">
        <w:rPr>
          <w:rFonts w:cstheme="minorHAnsi"/>
        </w:rPr>
        <w:t>Zorn said he is okay with d</w:t>
      </w:r>
      <w:r w:rsidR="00106A47" w:rsidRPr="00106A47">
        <w:rPr>
          <w:rFonts w:cstheme="minorHAnsi"/>
        </w:rPr>
        <w:t xml:space="preserve">oing the modeling investigations first to see if these options </w:t>
      </w:r>
      <w:r w:rsidR="00966575">
        <w:rPr>
          <w:rFonts w:cstheme="minorHAnsi"/>
        </w:rPr>
        <w:t>would be</w:t>
      </w:r>
      <w:r w:rsidR="00106A47" w:rsidRPr="00106A47">
        <w:rPr>
          <w:rFonts w:cstheme="minorHAnsi"/>
        </w:rPr>
        <w:t xml:space="preserve"> beneficial</w:t>
      </w:r>
      <w:r w:rsidR="00966575">
        <w:rPr>
          <w:rFonts w:cstheme="minorHAnsi"/>
        </w:rPr>
        <w:t>,</w:t>
      </w:r>
      <w:r w:rsidR="00106A47" w:rsidRPr="00106A47">
        <w:rPr>
          <w:rFonts w:cstheme="minorHAnsi"/>
        </w:rPr>
        <w:t xml:space="preserve"> what would be the gain, and the lift. </w:t>
      </w:r>
      <w:r w:rsidR="00966575">
        <w:rPr>
          <w:rFonts w:cstheme="minorHAnsi"/>
        </w:rPr>
        <w:t xml:space="preserve">It is a necessary first step to </w:t>
      </w:r>
      <w:r w:rsidR="00106A47" w:rsidRPr="00106A47">
        <w:rPr>
          <w:rFonts w:cstheme="minorHAnsi"/>
        </w:rPr>
        <w:t>figure out</w:t>
      </w:r>
      <w:r w:rsidR="00966575">
        <w:rPr>
          <w:rFonts w:cstheme="minorHAnsi"/>
        </w:rPr>
        <w:t xml:space="preserve"> the</w:t>
      </w:r>
      <w:r w:rsidR="00106A47" w:rsidRPr="00106A47">
        <w:rPr>
          <w:rFonts w:cstheme="minorHAnsi"/>
        </w:rPr>
        <w:t xml:space="preserve"> cost/benefit. Then </w:t>
      </w:r>
      <w:r w:rsidR="00966575">
        <w:rPr>
          <w:rFonts w:cstheme="minorHAnsi"/>
        </w:rPr>
        <w:t xml:space="preserve">we will need to </w:t>
      </w:r>
      <w:r w:rsidR="00106A47" w:rsidRPr="00106A47">
        <w:rPr>
          <w:rFonts w:cstheme="minorHAnsi"/>
        </w:rPr>
        <w:t xml:space="preserve">start talking about significant changes in infrastructure and </w:t>
      </w:r>
      <w:r w:rsidR="00966575">
        <w:rPr>
          <w:rFonts w:cstheme="minorHAnsi"/>
        </w:rPr>
        <w:t xml:space="preserve">the number of </w:t>
      </w:r>
      <w:r w:rsidR="00106A47" w:rsidRPr="00106A47">
        <w:rPr>
          <w:rFonts w:cstheme="minorHAnsi"/>
        </w:rPr>
        <w:t xml:space="preserve">landowners on </w:t>
      </w:r>
      <w:r w:rsidR="00966575">
        <w:rPr>
          <w:rFonts w:cstheme="minorHAnsi"/>
        </w:rPr>
        <w:t>North</w:t>
      </w:r>
      <w:r w:rsidR="00106A47" w:rsidRPr="00106A47">
        <w:rPr>
          <w:rFonts w:cstheme="minorHAnsi"/>
        </w:rPr>
        <w:t xml:space="preserve"> channel that would be impacted as well. Rabbe said if there are benefits, working to adapt the FERC license is something that can be done.</w:t>
      </w:r>
      <w:r w:rsidR="00966575">
        <w:rPr>
          <w:rFonts w:cstheme="minorHAnsi"/>
        </w:rPr>
        <w:t xml:space="preserve"> Jenniges said the alternatives need to be cheaper and better to replace mechanical sediment augmentation</w:t>
      </w:r>
      <w:r w:rsidR="00400B4A">
        <w:rPr>
          <w:rFonts w:cstheme="minorHAnsi"/>
        </w:rPr>
        <w:t>. Farnsworth said the last augmentation estimate was $200,000 to $250,000. Doubling it would double that cost. Brei said other methods beyond our typical mechanical sediment augmentation may be considered by GC members and are good to explore.</w:t>
      </w:r>
    </w:p>
    <w:p w14:paraId="338A1888" w14:textId="77777777" w:rsidR="00400B4A" w:rsidRDefault="00400B4A" w:rsidP="00400B4A">
      <w:pPr>
        <w:rPr>
          <w:rFonts w:cstheme="minorHAnsi"/>
          <w:color w:val="FF0000"/>
        </w:rPr>
      </w:pPr>
    </w:p>
    <w:p w14:paraId="00D51D59" w14:textId="0E2B7091" w:rsidR="00400B4A" w:rsidRDefault="00400B4A" w:rsidP="00400B4A">
      <w:pPr>
        <w:rPr>
          <w:rFonts w:cstheme="minorHAnsi"/>
          <w:color w:val="FF0000"/>
        </w:rPr>
      </w:pPr>
      <w:r w:rsidRPr="008B0017">
        <w:rPr>
          <w:rFonts w:cstheme="minorHAnsi"/>
          <w:color w:val="FF0000"/>
        </w:rPr>
        <w:t>EDO ACTION ITEMS:</w:t>
      </w:r>
    </w:p>
    <w:p w14:paraId="0AD3A0E6" w14:textId="77777777" w:rsidR="00400B4A" w:rsidRPr="00400B4A" w:rsidRDefault="00400B4A" w:rsidP="00400B4A">
      <w:pPr>
        <w:pStyle w:val="ListParagraph"/>
        <w:numPr>
          <w:ilvl w:val="0"/>
          <w:numId w:val="6"/>
        </w:numPr>
        <w:ind w:left="360"/>
        <w:rPr>
          <w:rFonts w:cstheme="minorHAnsi"/>
        </w:rPr>
      </w:pPr>
      <w:r w:rsidRPr="00400B4A">
        <w:rPr>
          <w:rFonts w:cstheme="minorHAnsi"/>
        </w:rPr>
        <w:t>Check in with the TAC in late April</w:t>
      </w:r>
    </w:p>
    <w:p w14:paraId="02360547" w14:textId="26468DDC" w:rsidR="00400B4A" w:rsidRPr="00400B4A" w:rsidRDefault="00400B4A" w:rsidP="00235FE6">
      <w:pPr>
        <w:pStyle w:val="ListParagraph"/>
        <w:numPr>
          <w:ilvl w:val="0"/>
          <w:numId w:val="6"/>
        </w:numPr>
        <w:ind w:left="360"/>
        <w:rPr>
          <w:rFonts w:cstheme="minorHAnsi"/>
        </w:rPr>
      </w:pPr>
      <w:r w:rsidRPr="00400B4A">
        <w:rPr>
          <w:rFonts w:cstheme="minorHAnsi"/>
        </w:rPr>
        <w:t>On track for September finalization of study</w:t>
      </w:r>
    </w:p>
    <w:p w14:paraId="576A1C91" w14:textId="29F87880" w:rsidR="009836EA" w:rsidRPr="009836EA" w:rsidRDefault="00136DAB" w:rsidP="00235FE6">
      <w:pPr>
        <w:rPr>
          <w:rFonts w:cstheme="minorHAnsi"/>
        </w:rPr>
      </w:pPr>
      <w:r>
        <w:rPr>
          <w:rFonts w:cstheme="minorHAnsi"/>
        </w:rPr>
        <w:t xml:space="preserve">Presentation: </w:t>
      </w:r>
      <w:hyperlink r:id="rId34" w:history="1">
        <w:r w:rsidRPr="00136DAB">
          <w:rPr>
            <w:rStyle w:val="Hyperlink"/>
            <w:rFonts w:cstheme="minorHAnsi"/>
          </w:rPr>
          <w:t>21_Stantec Presentation</w:t>
        </w:r>
      </w:hyperlink>
    </w:p>
    <w:p w14:paraId="6A2DADE4" w14:textId="77777777" w:rsidR="00400B4A" w:rsidRPr="00400B4A" w:rsidRDefault="00400B4A" w:rsidP="00136DAB">
      <w:pPr>
        <w:rPr>
          <w:rFonts w:cstheme="minorHAnsi"/>
          <w:color w:val="FF0000"/>
        </w:rPr>
      </w:pPr>
    </w:p>
    <w:p w14:paraId="22FFAC74" w14:textId="77CF639E" w:rsidR="00136DAB" w:rsidRDefault="00136DAB" w:rsidP="00136DAB">
      <w:pPr>
        <w:rPr>
          <w:rFonts w:cstheme="minorHAnsi"/>
          <w:b/>
          <w:bCs/>
          <w:u w:val="single"/>
        </w:rPr>
      </w:pPr>
      <w:r>
        <w:rPr>
          <w:rFonts w:cstheme="minorHAnsi"/>
          <w:b/>
          <w:bCs/>
          <w:u w:val="single"/>
        </w:rPr>
        <w:t>LAND</w:t>
      </w:r>
    </w:p>
    <w:p w14:paraId="4587B5BB" w14:textId="59310E02" w:rsidR="00136DAB" w:rsidRDefault="00136DAB" w:rsidP="00136DAB">
      <w:pPr>
        <w:rPr>
          <w:rFonts w:cstheme="minorHAnsi"/>
          <w:i/>
          <w:iCs/>
        </w:rPr>
      </w:pPr>
      <w:r>
        <w:rPr>
          <w:rFonts w:cstheme="minorHAnsi"/>
          <w:i/>
          <w:iCs/>
        </w:rPr>
        <w:t>GRASSLAND MANAGEMENT WORKING GROUP</w:t>
      </w:r>
    </w:p>
    <w:p w14:paraId="0253ADBD" w14:textId="11A8B1F8" w:rsidR="00136DAB" w:rsidRDefault="00A0282E" w:rsidP="00136DAB">
      <w:pPr>
        <w:rPr>
          <w:rFonts w:cstheme="minorHAnsi"/>
        </w:rPr>
      </w:pPr>
      <w:r>
        <w:rPr>
          <w:rFonts w:cstheme="minorHAnsi"/>
        </w:rPr>
        <w:t>Rabbe</w:t>
      </w:r>
      <w:r w:rsidR="000560D9">
        <w:rPr>
          <w:rFonts w:cstheme="minorHAnsi"/>
        </w:rPr>
        <w:t xml:space="preserve"> summarized the plan for managing Cottonwood Ranch grasslands/wet meadows</w:t>
      </w:r>
      <w:r w:rsidR="00A36DF2">
        <w:rPr>
          <w:rFonts w:cstheme="minorHAnsi"/>
        </w:rPr>
        <w:t>. Shoemaker Island will be the next tract for revision. He said the LAC/TAC plans on having this done by summer to inform tenants for 2026. Rabbe went through plans for 2026-2028</w:t>
      </w:r>
      <w:r w:rsidR="00B573E6">
        <w:rPr>
          <w:rFonts w:cstheme="minorHAnsi"/>
        </w:rPr>
        <w:t xml:space="preserve"> at CWR</w:t>
      </w:r>
      <w:r w:rsidR="00A36DF2">
        <w:rPr>
          <w:rFonts w:cstheme="minorHAnsi"/>
        </w:rPr>
        <w:t xml:space="preserve">. He outlined a “paddock” system that allowed rotation of cattle from one paddock to another with a designated “holding paddock” to be used during summer months while allowing the other paddocks to rest. The plan includes higher stocking rates in early spring and late fall across </w:t>
      </w:r>
      <w:r w:rsidR="002614BF">
        <w:rPr>
          <w:rFonts w:cstheme="minorHAnsi"/>
        </w:rPr>
        <w:t>paddocks but</w:t>
      </w:r>
      <w:r w:rsidR="00A36DF2">
        <w:rPr>
          <w:rFonts w:cstheme="minorHAnsi"/>
        </w:rPr>
        <w:t xml:space="preserve"> moving cattle out of those </w:t>
      </w:r>
      <w:r w:rsidR="000E7C4A">
        <w:rPr>
          <w:rFonts w:cstheme="minorHAnsi"/>
        </w:rPr>
        <w:t xml:space="preserve">management </w:t>
      </w:r>
      <w:r w:rsidR="00A36DF2">
        <w:rPr>
          <w:rFonts w:cstheme="minorHAnsi"/>
        </w:rPr>
        <w:t xml:space="preserve">paddocks during the growing season into </w:t>
      </w:r>
      <w:r w:rsidR="000E7C4A">
        <w:rPr>
          <w:rFonts w:cstheme="minorHAnsi"/>
        </w:rPr>
        <w:t xml:space="preserve">a </w:t>
      </w:r>
      <w:r w:rsidR="00A36DF2">
        <w:rPr>
          <w:rFonts w:cstheme="minorHAnsi"/>
        </w:rPr>
        <w:t>holding paddock. Potato Island was chosen as a holding paddock</w:t>
      </w:r>
      <w:r w:rsidR="000E7C4A">
        <w:rPr>
          <w:rFonts w:cstheme="minorHAnsi"/>
        </w:rPr>
        <w:t xml:space="preserve"> at Cottonwood Ranch</w:t>
      </w:r>
      <w:r w:rsidR="00A36DF2">
        <w:rPr>
          <w:rFonts w:cstheme="minorHAnsi"/>
        </w:rPr>
        <w:t xml:space="preserve"> because it was not going to meet diversity requirements</w:t>
      </w:r>
      <w:r w:rsidR="000E7C4A">
        <w:rPr>
          <w:rFonts w:cstheme="minorHAnsi"/>
        </w:rPr>
        <w:t xml:space="preserve"> anyway. It serves as a dumping ground for </w:t>
      </w:r>
      <w:r w:rsidR="002614BF">
        <w:rPr>
          <w:rFonts w:cstheme="minorHAnsi"/>
        </w:rPr>
        <w:t>cattle,</w:t>
      </w:r>
      <w:r w:rsidR="000E7C4A">
        <w:rPr>
          <w:rFonts w:cstheme="minorHAnsi"/>
        </w:rPr>
        <w:t xml:space="preserve"> so they do not remain on you</w:t>
      </w:r>
      <w:r w:rsidR="00B573E6">
        <w:rPr>
          <w:rFonts w:cstheme="minorHAnsi"/>
        </w:rPr>
        <w:t>r</w:t>
      </w:r>
      <w:r w:rsidR="000E7C4A">
        <w:rPr>
          <w:rFonts w:cstheme="minorHAnsi"/>
        </w:rPr>
        <w:t xml:space="preserve"> management paddocks during the growing season. The plan rotates grazing such that paddocks are rested every three years. For the southern paddock system in Cottonwood Ranch (Broadscale Recharge area), the wetland areas that once were crop and currently are mostly wheat grass were selected as the holding paddocks. The surrounding plots have good diversity and will be the management paddocks.</w:t>
      </w:r>
    </w:p>
    <w:p w14:paraId="73010028" w14:textId="77777777" w:rsidR="00A0282E" w:rsidRDefault="00A0282E" w:rsidP="00136DAB">
      <w:pPr>
        <w:rPr>
          <w:rFonts w:cstheme="minorHAnsi"/>
        </w:rPr>
      </w:pPr>
    </w:p>
    <w:p w14:paraId="48767F14" w14:textId="77777777" w:rsidR="00B573E6" w:rsidRDefault="00B573E6" w:rsidP="00136DAB">
      <w:pPr>
        <w:rPr>
          <w:rFonts w:cstheme="minorHAnsi"/>
          <w:color w:val="FF0000"/>
        </w:rPr>
      </w:pPr>
      <w:r>
        <w:rPr>
          <w:rFonts w:cstheme="minorHAnsi"/>
          <w:color w:val="FF0000"/>
        </w:rPr>
        <w:lastRenderedPageBreak/>
        <w:t>EDO ACTION ITEMS:</w:t>
      </w:r>
    </w:p>
    <w:p w14:paraId="2D94EE12" w14:textId="4B2BC5BE" w:rsidR="00B573E6" w:rsidRPr="00B573E6" w:rsidRDefault="00B573E6" w:rsidP="00B573E6">
      <w:pPr>
        <w:pStyle w:val="ListParagraph"/>
        <w:numPr>
          <w:ilvl w:val="0"/>
          <w:numId w:val="22"/>
        </w:numPr>
        <w:ind w:left="360"/>
        <w:rPr>
          <w:rFonts w:cstheme="minorHAnsi"/>
        </w:rPr>
      </w:pPr>
      <w:r w:rsidRPr="00B573E6">
        <w:rPr>
          <w:rFonts w:cstheme="minorHAnsi"/>
        </w:rPr>
        <w:t>Invite LAC to July TAC meeting to review/recommend management plans together</w:t>
      </w:r>
    </w:p>
    <w:p w14:paraId="0961EEBB" w14:textId="6D71F951" w:rsidR="00136DAB" w:rsidRPr="008B0017" w:rsidRDefault="00136DAB" w:rsidP="00136DAB">
      <w:pPr>
        <w:rPr>
          <w:rFonts w:cstheme="minorHAnsi"/>
          <w:color w:val="FF0000"/>
        </w:rPr>
      </w:pPr>
      <w:r>
        <w:rPr>
          <w:rFonts w:cstheme="minorHAnsi"/>
          <w:color w:val="FF0000"/>
        </w:rPr>
        <w:t>TAC/LAC</w:t>
      </w:r>
      <w:r w:rsidRPr="008B0017">
        <w:rPr>
          <w:rFonts w:cstheme="minorHAnsi"/>
          <w:color w:val="FF0000"/>
        </w:rPr>
        <w:t xml:space="preserve"> ACTION ITEMS:</w:t>
      </w:r>
    </w:p>
    <w:p w14:paraId="46792762" w14:textId="3D36B9E2" w:rsidR="00136DAB" w:rsidRPr="00B573E6" w:rsidRDefault="00B573E6" w:rsidP="00B573E6">
      <w:pPr>
        <w:pStyle w:val="ListParagraph"/>
        <w:numPr>
          <w:ilvl w:val="0"/>
          <w:numId w:val="22"/>
        </w:numPr>
        <w:ind w:left="360"/>
        <w:rPr>
          <w:rFonts w:cstheme="minorHAnsi"/>
        </w:rPr>
      </w:pPr>
      <w:r w:rsidRPr="00B573E6">
        <w:rPr>
          <w:rFonts w:cstheme="minorHAnsi"/>
        </w:rPr>
        <w:t>Finalize CWR plan</w:t>
      </w:r>
    </w:p>
    <w:p w14:paraId="5E91BE56" w14:textId="07B6F8D6" w:rsidR="00B573E6" w:rsidRPr="00B573E6" w:rsidRDefault="00B573E6" w:rsidP="00B573E6">
      <w:pPr>
        <w:pStyle w:val="ListParagraph"/>
        <w:numPr>
          <w:ilvl w:val="0"/>
          <w:numId w:val="22"/>
        </w:numPr>
        <w:ind w:left="360"/>
        <w:rPr>
          <w:rFonts w:cstheme="minorHAnsi"/>
        </w:rPr>
      </w:pPr>
      <w:r w:rsidRPr="00B573E6">
        <w:rPr>
          <w:rFonts w:cstheme="minorHAnsi"/>
        </w:rPr>
        <w:t>Develop management plan for Shoemaker Island</w:t>
      </w:r>
    </w:p>
    <w:p w14:paraId="5F3CE73A" w14:textId="7D4ACD20" w:rsidR="00136DAB" w:rsidRPr="009836EA" w:rsidRDefault="00136DAB" w:rsidP="00136DAB">
      <w:pPr>
        <w:rPr>
          <w:rFonts w:cstheme="minorHAnsi"/>
        </w:rPr>
      </w:pPr>
      <w:r>
        <w:rPr>
          <w:rFonts w:cstheme="minorHAnsi"/>
        </w:rPr>
        <w:t xml:space="preserve">Document: </w:t>
      </w:r>
      <w:hyperlink r:id="rId35" w:history="1">
        <w:r w:rsidRPr="00136DAB">
          <w:rPr>
            <w:rStyle w:val="Hyperlink"/>
            <w:rFonts w:cstheme="minorHAnsi"/>
          </w:rPr>
          <w:t>Cottonwood Ranch Planning Map</w:t>
        </w:r>
      </w:hyperlink>
    </w:p>
    <w:p w14:paraId="775F4DE8" w14:textId="77777777" w:rsidR="00136DAB" w:rsidRDefault="00136DAB" w:rsidP="00CD1BC9">
      <w:pPr>
        <w:rPr>
          <w:rFonts w:cstheme="minorHAnsi"/>
        </w:rPr>
      </w:pPr>
    </w:p>
    <w:p w14:paraId="6892F753" w14:textId="492321A6" w:rsidR="00136DAB" w:rsidRDefault="00136DAB" w:rsidP="00CD1BC9">
      <w:pPr>
        <w:rPr>
          <w:rFonts w:cstheme="minorHAnsi"/>
        </w:rPr>
      </w:pPr>
      <w:r>
        <w:rPr>
          <w:rFonts w:cstheme="minorHAnsi"/>
        </w:rPr>
        <w:t>GRASSLAND VEGETATION SURVEY RFP</w:t>
      </w:r>
    </w:p>
    <w:p w14:paraId="43459B27" w14:textId="41D39260" w:rsidR="00AC414A" w:rsidRDefault="00A0282E" w:rsidP="00CD1BC9">
      <w:pPr>
        <w:rPr>
          <w:rFonts w:cstheme="minorHAnsi"/>
        </w:rPr>
      </w:pPr>
      <w:r>
        <w:rPr>
          <w:rFonts w:cstheme="minorHAnsi"/>
        </w:rPr>
        <w:t>Tunnell</w:t>
      </w:r>
      <w:r w:rsidR="00D31C96">
        <w:rPr>
          <w:rFonts w:cstheme="minorHAnsi"/>
        </w:rPr>
        <w:t xml:space="preserve"> said </w:t>
      </w:r>
      <w:r w:rsidR="00001217">
        <w:rPr>
          <w:rFonts w:cstheme="minorHAnsi"/>
        </w:rPr>
        <w:t xml:space="preserve">the Program has been monitoring the vegetation community of Program grasslands every three years since 2013. We </w:t>
      </w:r>
      <w:r w:rsidR="00D31C96">
        <w:rPr>
          <w:rFonts w:cstheme="minorHAnsi"/>
        </w:rPr>
        <w:t>have one more year of vegetation monitoring agreed upon by the GC</w:t>
      </w:r>
      <w:r w:rsidR="00001217">
        <w:rPr>
          <w:rFonts w:cstheme="minorHAnsi"/>
        </w:rPr>
        <w:t xml:space="preserve"> for 2025</w:t>
      </w:r>
      <w:r w:rsidR="00D31C96">
        <w:rPr>
          <w:rFonts w:cstheme="minorHAnsi"/>
        </w:rPr>
        <w:t>.</w:t>
      </w:r>
      <w:r w:rsidR="00001217">
        <w:rPr>
          <w:rFonts w:cstheme="minorHAnsi"/>
        </w:rPr>
        <w:t xml:space="preserve"> Tunnell is asking the TAC</w:t>
      </w:r>
      <w:r w:rsidR="00D31C96">
        <w:rPr>
          <w:rFonts w:cstheme="minorHAnsi"/>
        </w:rPr>
        <w:t xml:space="preserve"> </w:t>
      </w:r>
      <w:r w:rsidR="00001217">
        <w:rPr>
          <w:rFonts w:cstheme="minorHAnsi"/>
        </w:rPr>
        <w:t xml:space="preserve">today if they have </w:t>
      </w:r>
      <w:proofErr w:type="gramStart"/>
      <w:r w:rsidR="00D31C96">
        <w:rPr>
          <w:rFonts w:cstheme="minorHAnsi"/>
        </w:rPr>
        <w:t>change</w:t>
      </w:r>
      <w:r w:rsidR="00001217">
        <w:rPr>
          <w:rFonts w:cstheme="minorHAnsi"/>
        </w:rPr>
        <w:t>s</w:t>
      </w:r>
      <w:proofErr w:type="gramEnd"/>
      <w:r w:rsidR="00001217">
        <w:rPr>
          <w:rFonts w:cstheme="minorHAnsi"/>
        </w:rPr>
        <w:t xml:space="preserve"> they would like to make to the RFP scope of work or</w:t>
      </w:r>
      <w:r w:rsidR="00D31C96">
        <w:rPr>
          <w:rFonts w:cstheme="minorHAnsi"/>
        </w:rPr>
        <w:t xml:space="preserve"> anything on the </w:t>
      </w:r>
      <w:r w:rsidR="00001217">
        <w:rPr>
          <w:rFonts w:cstheme="minorHAnsi"/>
        </w:rPr>
        <w:t xml:space="preserve">survey </w:t>
      </w:r>
      <w:r w:rsidR="00D31C96">
        <w:rPr>
          <w:rFonts w:cstheme="minorHAnsi"/>
        </w:rPr>
        <w:t xml:space="preserve">protocol before we </w:t>
      </w:r>
      <w:r w:rsidR="00001217">
        <w:rPr>
          <w:rFonts w:cstheme="minorHAnsi"/>
        </w:rPr>
        <w:t>publicize the RFP. Tunnell said he thinks there is v</w:t>
      </w:r>
      <w:r w:rsidR="00D31C96">
        <w:rPr>
          <w:rFonts w:cstheme="minorHAnsi"/>
        </w:rPr>
        <w:t xml:space="preserve">alue </w:t>
      </w:r>
      <w:r w:rsidR="00001217">
        <w:rPr>
          <w:rFonts w:cstheme="minorHAnsi"/>
        </w:rPr>
        <w:t xml:space="preserve">in maintaining a </w:t>
      </w:r>
      <w:r w:rsidR="00D31C96">
        <w:rPr>
          <w:rFonts w:cstheme="minorHAnsi"/>
        </w:rPr>
        <w:t>consiste</w:t>
      </w:r>
      <w:r w:rsidR="00001217">
        <w:rPr>
          <w:rFonts w:cstheme="minorHAnsi"/>
        </w:rPr>
        <w:t>nt</w:t>
      </w:r>
      <w:r w:rsidR="00D31C96">
        <w:rPr>
          <w:rFonts w:cstheme="minorHAnsi"/>
        </w:rPr>
        <w:t xml:space="preserve"> protocol over time.</w:t>
      </w:r>
      <w:r w:rsidR="00001217">
        <w:rPr>
          <w:rFonts w:cstheme="minorHAnsi"/>
        </w:rPr>
        <w:t xml:space="preserve"> </w:t>
      </w:r>
      <w:r w:rsidR="00AC414A">
        <w:rPr>
          <w:rFonts w:cstheme="minorHAnsi"/>
        </w:rPr>
        <w:t xml:space="preserve">Walters asked if changes in </w:t>
      </w:r>
      <w:r w:rsidR="00001217">
        <w:rPr>
          <w:rFonts w:cstheme="minorHAnsi"/>
        </w:rPr>
        <w:t xml:space="preserve">the </w:t>
      </w:r>
      <w:r w:rsidR="00AC414A">
        <w:rPr>
          <w:rFonts w:cstheme="minorHAnsi"/>
        </w:rPr>
        <w:t xml:space="preserve">grazing plan for </w:t>
      </w:r>
      <w:r w:rsidR="00001217">
        <w:rPr>
          <w:rFonts w:cstheme="minorHAnsi"/>
        </w:rPr>
        <w:t xml:space="preserve">Cottonwood Ranch </w:t>
      </w:r>
      <w:r w:rsidR="00AC414A">
        <w:rPr>
          <w:rFonts w:cstheme="minorHAnsi"/>
        </w:rPr>
        <w:t>affect the monitoring protocol</w:t>
      </w:r>
      <w:r w:rsidR="00001217">
        <w:rPr>
          <w:rFonts w:cstheme="minorHAnsi"/>
        </w:rPr>
        <w:t>.</w:t>
      </w:r>
      <w:r w:rsidR="00AC414A">
        <w:rPr>
          <w:rFonts w:cstheme="minorHAnsi"/>
        </w:rPr>
        <w:t xml:space="preserve"> Jenniges said just need to rename sample areas to match up with paddocks </w:t>
      </w:r>
      <w:r w:rsidR="00001217">
        <w:rPr>
          <w:rFonts w:cstheme="minorHAnsi"/>
        </w:rPr>
        <w:t xml:space="preserve">as they are </w:t>
      </w:r>
      <w:r w:rsidR="00AC414A">
        <w:rPr>
          <w:rFonts w:cstheme="minorHAnsi"/>
        </w:rPr>
        <w:t xml:space="preserve">now split up. Rabbe said he hesitates to change </w:t>
      </w:r>
      <w:r w:rsidR="00001217">
        <w:rPr>
          <w:rFonts w:cstheme="minorHAnsi"/>
        </w:rPr>
        <w:t xml:space="preserve">the </w:t>
      </w:r>
      <w:r w:rsidR="00AC414A">
        <w:rPr>
          <w:rFonts w:cstheme="minorHAnsi"/>
        </w:rPr>
        <w:t>monitoring protocol for this year</w:t>
      </w:r>
      <w:r w:rsidR="00001217">
        <w:rPr>
          <w:rFonts w:cstheme="minorHAnsi"/>
        </w:rPr>
        <w:t>, he favors</w:t>
      </w:r>
      <w:r w:rsidR="00AC414A">
        <w:rPr>
          <w:rFonts w:cstheme="minorHAnsi"/>
        </w:rPr>
        <w:t xml:space="preserve"> keep</w:t>
      </w:r>
      <w:r w:rsidR="00001217">
        <w:rPr>
          <w:rFonts w:cstheme="minorHAnsi"/>
        </w:rPr>
        <w:t>ing the</w:t>
      </w:r>
      <w:r w:rsidR="00AC414A">
        <w:rPr>
          <w:rFonts w:cstheme="minorHAnsi"/>
        </w:rPr>
        <w:t xml:space="preserve"> same method </w:t>
      </w:r>
      <w:r w:rsidR="00001217">
        <w:rPr>
          <w:rFonts w:cstheme="minorHAnsi"/>
        </w:rPr>
        <w:t>used so we have a consistent long term</w:t>
      </w:r>
      <w:r w:rsidR="00AC414A">
        <w:rPr>
          <w:rFonts w:cstheme="minorHAnsi"/>
        </w:rPr>
        <w:t xml:space="preserve"> data set </w:t>
      </w:r>
      <w:r w:rsidR="00001217">
        <w:rPr>
          <w:rFonts w:cstheme="minorHAnsi"/>
        </w:rPr>
        <w:t>to represent the vegetation community BEFORE management changes were made</w:t>
      </w:r>
      <w:r w:rsidR="00AC414A">
        <w:rPr>
          <w:rFonts w:cstheme="minorHAnsi"/>
        </w:rPr>
        <w:t xml:space="preserve">. </w:t>
      </w:r>
      <w:r w:rsidR="00A02298">
        <w:rPr>
          <w:rFonts w:cstheme="minorHAnsi"/>
        </w:rPr>
        <w:t>Hegg said we are not likely to see any changes in the year immediately after management changes, so timing of survey effort seems effective. Henry said we</w:t>
      </w:r>
      <w:r w:rsidR="00001217">
        <w:rPr>
          <w:rFonts w:cstheme="minorHAnsi"/>
        </w:rPr>
        <w:t xml:space="preserve"> would then at least need to</w:t>
      </w:r>
      <w:r w:rsidR="00AC414A">
        <w:rPr>
          <w:rFonts w:cstheme="minorHAnsi"/>
        </w:rPr>
        <w:t xml:space="preserve"> use </w:t>
      </w:r>
      <w:r w:rsidR="00001217">
        <w:rPr>
          <w:rFonts w:cstheme="minorHAnsi"/>
        </w:rPr>
        <w:t xml:space="preserve">the </w:t>
      </w:r>
      <w:r w:rsidR="00AC414A">
        <w:rPr>
          <w:rFonts w:cstheme="minorHAnsi"/>
        </w:rPr>
        <w:t xml:space="preserve">same protocol </w:t>
      </w:r>
      <w:r w:rsidR="00001217">
        <w:rPr>
          <w:rFonts w:cstheme="minorHAnsi"/>
        </w:rPr>
        <w:t xml:space="preserve">in 2028 to represent the community </w:t>
      </w:r>
      <w:r w:rsidR="00AC414A">
        <w:rPr>
          <w:rFonts w:cstheme="minorHAnsi"/>
        </w:rPr>
        <w:t xml:space="preserve">AFTER </w:t>
      </w:r>
      <w:r w:rsidR="00001217">
        <w:rPr>
          <w:rFonts w:cstheme="minorHAnsi"/>
        </w:rPr>
        <w:t>management changes were made</w:t>
      </w:r>
      <w:r w:rsidR="00AC414A">
        <w:rPr>
          <w:rFonts w:cstheme="minorHAnsi"/>
        </w:rPr>
        <w:t>. Farnsworth</w:t>
      </w:r>
      <w:r w:rsidR="00001217">
        <w:rPr>
          <w:rFonts w:cstheme="minorHAnsi"/>
        </w:rPr>
        <w:t xml:space="preserve"> </w:t>
      </w:r>
      <w:r w:rsidR="005E633F">
        <w:rPr>
          <w:rFonts w:cstheme="minorHAnsi"/>
        </w:rPr>
        <w:t>suggested</w:t>
      </w:r>
      <w:r w:rsidR="00001217">
        <w:rPr>
          <w:rFonts w:cstheme="minorHAnsi"/>
        </w:rPr>
        <w:t xml:space="preserve"> for 2025 </w:t>
      </w:r>
      <w:r w:rsidR="005E633F">
        <w:rPr>
          <w:rFonts w:cstheme="minorHAnsi"/>
        </w:rPr>
        <w:t xml:space="preserve">that </w:t>
      </w:r>
      <w:r w:rsidR="00001217">
        <w:rPr>
          <w:rFonts w:cstheme="minorHAnsi"/>
        </w:rPr>
        <w:t xml:space="preserve">we </w:t>
      </w:r>
      <w:r w:rsidR="00AC414A">
        <w:rPr>
          <w:rFonts w:cstheme="minorHAnsi"/>
        </w:rPr>
        <w:t xml:space="preserve">receive bids </w:t>
      </w:r>
      <w:r w:rsidR="005E633F">
        <w:rPr>
          <w:rFonts w:cstheme="minorHAnsi"/>
        </w:rPr>
        <w:t xml:space="preserve">under the current protocol </w:t>
      </w:r>
      <w:r w:rsidR="00AC414A">
        <w:rPr>
          <w:rFonts w:cstheme="minorHAnsi"/>
        </w:rPr>
        <w:t xml:space="preserve">and see if </w:t>
      </w:r>
      <w:r w:rsidR="00001217">
        <w:rPr>
          <w:rFonts w:cstheme="minorHAnsi"/>
        </w:rPr>
        <w:t xml:space="preserve">they come in </w:t>
      </w:r>
      <w:r w:rsidR="00AC414A">
        <w:rPr>
          <w:rFonts w:cstheme="minorHAnsi"/>
        </w:rPr>
        <w:t xml:space="preserve">under </w:t>
      </w:r>
      <w:r w:rsidR="00001217">
        <w:rPr>
          <w:rFonts w:cstheme="minorHAnsi"/>
        </w:rPr>
        <w:t xml:space="preserve">or </w:t>
      </w:r>
      <w:r w:rsidR="00AC414A">
        <w:rPr>
          <w:rFonts w:cstheme="minorHAnsi"/>
        </w:rPr>
        <w:t xml:space="preserve">within </w:t>
      </w:r>
      <w:r w:rsidR="00001217">
        <w:rPr>
          <w:rFonts w:cstheme="minorHAnsi"/>
        </w:rPr>
        <w:t xml:space="preserve">the estimated and approved </w:t>
      </w:r>
      <w:r w:rsidR="00AC414A">
        <w:rPr>
          <w:rFonts w:cstheme="minorHAnsi"/>
        </w:rPr>
        <w:t>budget</w:t>
      </w:r>
      <w:r w:rsidR="005E633F">
        <w:rPr>
          <w:rFonts w:cstheme="minorHAnsi"/>
        </w:rPr>
        <w:t>.</w:t>
      </w:r>
      <w:r w:rsidR="00AC414A">
        <w:rPr>
          <w:rFonts w:cstheme="minorHAnsi"/>
        </w:rPr>
        <w:t xml:space="preserve"> </w:t>
      </w:r>
      <w:r w:rsidR="005E633F">
        <w:rPr>
          <w:rFonts w:cstheme="minorHAnsi"/>
        </w:rPr>
        <w:t>I</w:t>
      </w:r>
      <w:r w:rsidR="00AC414A">
        <w:rPr>
          <w:rFonts w:cstheme="minorHAnsi"/>
        </w:rPr>
        <w:t xml:space="preserve">f bids are over </w:t>
      </w:r>
      <w:r w:rsidR="002614BF">
        <w:rPr>
          <w:rFonts w:cstheme="minorHAnsi"/>
        </w:rPr>
        <w:t>budget,</w:t>
      </w:r>
      <w:r w:rsidR="00AC414A">
        <w:rPr>
          <w:rFonts w:cstheme="minorHAnsi"/>
        </w:rPr>
        <w:t xml:space="preserve"> we can have the discussion to reduce effort, reduce plots in areas like Potato Island that we deem no</w:t>
      </w:r>
      <w:r w:rsidR="005E633F">
        <w:rPr>
          <w:rFonts w:cstheme="minorHAnsi"/>
        </w:rPr>
        <w:t>t</w:t>
      </w:r>
      <w:r w:rsidR="00AC414A">
        <w:rPr>
          <w:rFonts w:cstheme="minorHAnsi"/>
        </w:rPr>
        <w:t xml:space="preserve"> a target for revised management, or reduce frequency of surveying.</w:t>
      </w:r>
    </w:p>
    <w:p w14:paraId="5FA9F25D" w14:textId="77777777" w:rsidR="009836EA" w:rsidRDefault="009836EA" w:rsidP="00235FE6">
      <w:pPr>
        <w:rPr>
          <w:rFonts w:cstheme="minorHAnsi"/>
          <w:i/>
          <w:iCs/>
        </w:rPr>
      </w:pPr>
    </w:p>
    <w:p w14:paraId="7EB6E456" w14:textId="4328FF3A" w:rsidR="00A0282E" w:rsidRPr="00A0282E" w:rsidRDefault="00A0282E" w:rsidP="00A0282E">
      <w:pPr>
        <w:pStyle w:val="NoSpacing"/>
        <w:rPr>
          <w:rFonts w:asciiTheme="minorHAnsi" w:hAnsiTheme="minorHAnsi" w:cstheme="minorHAnsi"/>
        </w:rPr>
      </w:pPr>
      <w:r w:rsidRPr="00A0282E">
        <w:rPr>
          <w:rFonts w:cstheme="minorHAnsi"/>
          <w:color w:val="FF0000"/>
        </w:rPr>
        <w:t>TAC MOTION:</w:t>
      </w:r>
      <w:r>
        <w:rPr>
          <w:rFonts w:cstheme="minorHAnsi"/>
        </w:rPr>
        <w:t xml:space="preserve"> </w:t>
      </w:r>
      <w:r w:rsidR="00E2591A" w:rsidRPr="00E2591A">
        <w:rPr>
          <w:rFonts w:asciiTheme="minorHAnsi" w:hAnsiTheme="minorHAnsi" w:cstheme="minorHAnsi"/>
          <w:i/>
          <w:iCs/>
        </w:rPr>
        <w:t>Rabbe</w:t>
      </w:r>
      <w:r w:rsidRPr="00E2591A">
        <w:rPr>
          <w:rFonts w:asciiTheme="minorHAnsi" w:hAnsiTheme="minorHAnsi" w:cstheme="minorHAnsi"/>
          <w:i/>
          <w:iCs/>
        </w:rPr>
        <w:t xml:space="preserve"> moved, and </w:t>
      </w:r>
      <w:r w:rsidR="00E2591A" w:rsidRPr="00E2591A">
        <w:rPr>
          <w:rFonts w:asciiTheme="minorHAnsi" w:hAnsiTheme="minorHAnsi" w:cstheme="minorHAnsi"/>
          <w:i/>
          <w:iCs/>
        </w:rPr>
        <w:t>Merri</w:t>
      </w:r>
      <w:r w:rsidR="00E2591A">
        <w:rPr>
          <w:rFonts w:asciiTheme="minorHAnsi" w:hAnsiTheme="minorHAnsi" w:cstheme="minorHAnsi"/>
          <w:i/>
          <w:iCs/>
        </w:rPr>
        <w:t>ll</w:t>
      </w:r>
      <w:r w:rsidRPr="00DE0FF2">
        <w:rPr>
          <w:rFonts w:asciiTheme="minorHAnsi" w:hAnsiTheme="minorHAnsi" w:cstheme="minorHAnsi"/>
          <w:i/>
          <w:iCs/>
        </w:rPr>
        <w:t xml:space="preserve"> seconded </w:t>
      </w:r>
      <w:r>
        <w:rPr>
          <w:rFonts w:asciiTheme="minorHAnsi" w:hAnsiTheme="minorHAnsi" w:cstheme="minorHAnsi"/>
          <w:i/>
          <w:iCs/>
        </w:rPr>
        <w:t xml:space="preserve">a motion </w:t>
      </w:r>
      <w:r w:rsidRPr="00DE0FF2">
        <w:rPr>
          <w:rFonts w:asciiTheme="minorHAnsi" w:hAnsiTheme="minorHAnsi" w:cstheme="minorHAnsi"/>
          <w:i/>
          <w:iCs/>
        </w:rPr>
        <w:t xml:space="preserve">to </w:t>
      </w:r>
      <w:r>
        <w:rPr>
          <w:rFonts w:asciiTheme="minorHAnsi" w:hAnsiTheme="minorHAnsi" w:cstheme="minorHAnsi"/>
          <w:i/>
          <w:iCs/>
        </w:rPr>
        <w:t>recommend the Grassland Vegetation Survey RFP for GC approval.</w:t>
      </w:r>
    </w:p>
    <w:p w14:paraId="508C1230" w14:textId="77777777" w:rsidR="00A0282E" w:rsidRDefault="00A0282E" w:rsidP="009836EA">
      <w:pPr>
        <w:rPr>
          <w:rFonts w:cstheme="minorHAnsi"/>
          <w:color w:val="FF0000"/>
        </w:rPr>
      </w:pPr>
    </w:p>
    <w:p w14:paraId="2E52B542" w14:textId="26CE39CC" w:rsidR="009836EA" w:rsidRPr="008B0017" w:rsidRDefault="009836EA" w:rsidP="009836EA">
      <w:pPr>
        <w:rPr>
          <w:rFonts w:cstheme="minorHAnsi"/>
          <w:color w:val="FF0000"/>
        </w:rPr>
      </w:pPr>
      <w:r w:rsidRPr="008B0017">
        <w:rPr>
          <w:rFonts w:cstheme="minorHAnsi"/>
          <w:color w:val="FF0000"/>
        </w:rPr>
        <w:t>EDO ACTION ITEMS:</w:t>
      </w:r>
    </w:p>
    <w:p w14:paraId="093F4D86" w14:textId="0614D017" w:rsidR="00A0282E" w:rsidRDefault="005E633F" w:rsidP="00A0282E">
      <w:pPr>
        <w:pStyle w:val="ListParagraph"/>
        <w:numPr>
          <w:ilvl w:val="0"/>
          <w:numId w:val="7"/>
        </w:numPr>
        <w:ind w:left="360"/>
        <w:rPr>
          <w:rFonts w:cstheme="minorHAnsi"/>
        </w:rPr>
      </w:pPr>
      <w:r>
        <w:rPr>
          <w:rFonts w:cstheme="minorHAnsi"/>
        </w:rPr>
        <w:t xml:space="preserve">Take Grassland Vegetation Survey RFP to </w:t>
      </w:r>
      <w:r w:rsidRPr="0031253A">
        <w:rPr>
          <w:rFonts w:cstheme="minorHAnsi"/>
        </w:rPr>
        <w:t>Finance Committee</w:t>
      </w:r>
      <w:r w:rsidR="0031253A">
        <w:rPr>
          <w:rFonts w:cstheme="minorHAnsi"/>
        </w:rPr>
        <w:t xml:space="preserve"> in Feb</w:t>
      </w:r>
      <w:r>
        <w:rPr>
          <w:rFonts w:cstheme="minorHAnsi"/>
        </w:rPr>
        <w:t xml:space="preserve"> </w:t>
      </w:r>
    </w:p>
    <w:p w14:paraId="4E92B85A" w14:textId="2924091F" w:rsidR="005E633F" w:rsidRDefault="005E633F" w:rsidP="00A0282E">
      <w:pPr>
        <w:pStyle w:val="ListParagraph"/>
        <w:numPr>
          <w:ilvl w:val="0"/>
          <w:numId w:val="7"/>
        </w:numPr>
        <w:ind w:left="360"/>
        <w:rPr>
          <w:rFonts w:cstheme="minorHAnsi"/>
        </w:rPr>
      </w:pPr>
      <w:r>
        <w:rPr>
          <w:rFonts w:cstheme="minorHAnsi"/>
        </w:rPr>
        <w:t>Take Grassland Vegetation Survey RFP to Governance Committee</w:t>
      </w:r>
      <w:r w:rsidR="0031253A">
        <w:rPr>
          <w:rFonts w:cstheme="minorHAnsi"/>
        </w:rPr>
        <w:t xml:space="preserve"> in Mar</w:t>
      </w:r>
    </w:p>
    <w:p w14:paraId="5272FC28" w14:textId="77777777" w:rsidR="00A0282E" w:rsidRPr="00A0282E" w:rsidRDefault="00A0282E" w:rsidP="00A0282E">
      <w:pPr>
        <w:rPr>
          <w:rFonts w:cstheme="minorHAnsi"/>
          <w:color w:val="FF0000"/>
        </w:rPr>
      </w:pPr>
      <w:r w:rsidRPr="00A0282E">
        <w:rPr>
          <w:rFonts w:cstheme="minorHAnsi"/>
          <w:color w:val="FF0000"/>
        </w:rPr>
        <w:t>TAC ACTION ITEMS:</w:t>
      </w:r>
    </w:p>
    <w:p w14:paraId="06150B85" w14:textId="7C724C3D" w:rsidR="00A0282E" w:rsidRPr="00A0282E" w:rsidRDefault="005E633F" w:rsidP="00A0282E">
      <w:pPr>
        <w:pStyle w:val="ListParagraph"/>
        <w:numPr>
          <w:ilvl w:val="0"/>
          <w:numId w:val="7"/>
        </w:numPr>
        <w:ind w:left="360"/>
        <w:rPr>
          <w:rFonts w:cstheme="minorHAnsi"/>
        </w:rPr>
      </w:pPr>
      <w:r>
        <w:rPr>
          <w:rFonts w:cstheme="minorHAnsi"/>
        </w:rPr>
        <w:t>Let your GC representative know that we need an RFP review and selection committee for this RFP</w:t>
      </w:r>
    </w:p>
    <w:p w14:paraId="04EAB05F" w14:textId="623656EE" w:rsidR="009836EA" w:rsidRDefault="009836EA" w:rsidP="00A0282E">
      <w:r w:rsidRPr="00A0282E">
        <w:rPr>
          <w:rFonts w:cstheme="minorHAnsi"/>
        </w:rPr>
        <w:t>Document</w:t>
      </w:r>
      <w:r w:rsidR="00A0282E">
        <w:rPr>
          <w:rFonts w:cstheme="minorHAnsi"/>
        </w:rPr>
        <w:t>s</w:t>
      </w:r>
      <w:r w:rsidRPr="00A0282E">
        <w:rPr>
          <w:rFonts w:cstheme="minorHAnsi"/>
        </w:rPr>
        <w:t xml:space="preserve">: </w:t>
      </w:r>
      <w:hyperlink r:id="rId36" w:history="1">
        <w:r w:rsidR="00A0282E" w:rsidRPr="00A0282E">
          <w:rPr>
            <w:rStyle w:val="Hyperlink"/>
          </w:rPr>
          <w:t>22_Grassland Survey RFP</w:t>
        </w:r>
      </w:hyperlink>
    </w:p>
    <w:p w14:paraId="404EAA18" w14:textId="408CACF0" w:rsidR="00A0282E" w:rsidRPr="00A0282E" w:rsidRDefault="00000000" w:rsidP="00A0282E">
      <w:pPr>
        <w:rPr>
          <w:rFonts w:cstheme="minorHAnsi"/>
        </w:rPr>
      </w:pPr>
      <w:hyperlink r:id="rId37" w:history="1">
        <w:r w:rsidR="00A0282E" w:rsidRPr="00A0282E">
          <w:rPr>
            <w:rStyle w:val="Hyperlink"/>
          </w:rPr>
          <w:t>23_Grassland Survey Protocol</w:t>
        </w:r>
      </w:hyperlink>
    </w:p>
    <w:p w14:paraId="7FCB7DFD" w14:textId="23B35832" w:rsidR="009836EA" w:rsidRPr="009836EA" w:rsidRDefault="009836EA" w:rsidP="00235FE6">
      <w:pPr>
        <w:rPr>
          <w:rFonts w:cstheme="minorHAnsi"/>
        </w:rPr>
      </w:pPr>
    </w:p>
    <w:p w14:paraId="1B325A73" w14:textId="07E6EFB0" w:rsidR="00A0282E" w:rsidRDefault="00A0282E" w:rsidP="00A0282E">
      <w:pPr>
        <w:rPr>
          <w:rFonts w:cstheme="minorHAnsi"/>
          <w:b/>
          <w:bCs/>
          <w:u w:val="single"/>
        </w:rPr>
      </w:pPr>
      <w:r>
        <w:rPr>
          <w:rFonts w:cstheme="minorHAnsi"/>
          <w:b/>
          <w:bCs/>
          <w:u w:val="single"/>
        </w:rPr>
        <w:t>WATER</w:t>
      </w:r>
    </w:p>
    <w:p w14:paraId="133E756B" w14:textId="04F596F8" w:rsidR="009836EA" w:rsidRDefault="00A0282E" w:rsidP="00235FE6">
      <w:pPr>
        <w:rPr>
          <w:rFonts w:cstheme="minorHAnsi"/>
        </w:rPr>
      </w:pPr>
      <w:r>
        <w:rPr>
          <w:rFonts w:cstheme="minorHAnsi"/>
        </w:rPr>
        <w:t>WELL MONITORING REVIEW</w:t>
      </w:r>
    </w:p>
    <w:p w14:paraId="4BDF4058" w14:textId="322CB7D8" w:rsidR="00A0282E" w:rsidRDefault="00A0282E" w:rsidP="00235FE6">
      <w:pPr>
        <w:rPr>
          <w:rFonts w:cstheme="minorHAnsi"/>
        </w:rPr>
      </w:pPr>
      <w:r>
        <w:rPr>
          <w:rFonts w:cstheme="minorHAnsi"/>
        </w:rPr>
        <w:t>Turner</w:t>
      </w:r>
      <w:r w:rsidR="00117231">
        <w:rPr>
          <w:rFonts w:cstheme="minorHAnsi"/>
        </w:rPr>
        <w:t xml:space="preserve"> reviewed </w:t>
      </w:r>
      <w:r w:rsidR="00D826D3">
        <w:rPr>
          <w:rFonts w:cstheme="minorHAnsi"/>
        </w:rPr>
        <w:t>a list of</w:t>
      </w:r>
      <w:r w:rsidR="00090FB9">
        <w:rPr>
          <w:rFonts w:cstheme="minorHAnsi"/>
        </w:rPr>
        <w:t xml:space="preserve"> </w:t>
      </w:r>
      <w:r w:rsidR="00350DE9">
        <w:rPr>
          <w:rFonts w:cstheme="minorHAnsi"/>
        </w:rPr>
        <w:t>PRRIP ground water monitoring</w:t>
      </w:r>
      <w:r w:rsidR="00117231">
        <w:rPr>
          <w:rFonts w:cstheme="minorHAnsi"/>
        </w:rPr>
        <w:t xml:space="preserve"> wells </w:t>
      </w:r>
      <w:r w:rsidR="00350DE9">
        <w:rPr>
          <w:rFonts w:cstheme="minorHAnsi"/>
        </w:rPr>
        <w:t>out on the landscape</w:t>
      </w:r>
      <w:r w:rsidR="00090FB9">
        <w:rPr>
          <w:rFonts w:cstheme="minorHAnsi"/>
        </w:rPr>
        <w:t xml:space="preserve"> that may no longer be needed </w:t>
      </w:r>
      <w:r w:rsidR="00117231">
        <w:rPr>
          <w:rFonts w:cstheme="minorHAnsi"/>
        </w:rPr>
        <w:t>and EDO suggestions</w:t>
      </w:r>
      <w:r w:rsidR="00090FB9">
        <w:rPr>
          <w:rFonts w:cstheme="minorHAnsi"/>
        </w:rPr>
        <w:t xml:space="preserve"> for either maintaining, de</w:t>
      </w:r>
      <w:r w:rsidR="00D21F8B">
        <w:rPr>
          <w:rFonts w:cstheme="minorHAnsi"/>
        </w:rPr>
        <w:t>-</w:t>
      </w:r>
      <w:r w:rsidR="00090FB9">
        <w:rPr>
          <w:rFonts w:cstheme="minorHAnsi"/>
        </w:rPr>
        <w:t>instrumenting, or decommissioning those wells</w:t>
      </w:r>
      <w:r w:rsidR="00117231">
        <w:rPr>
          <w:rFonts w:cstheme="minorHAnsi"/>
        </w:rPr>
        <w:t xml:space="preserve">. </w:t>
      </w:r>
      <w:r w:rsidR="00090FB9">
        <w:rPr>
          <w:rFonts w:cstheme="minorHAnsi"/>
        </w:rPr>
        <w:t>Seth will go through</w:t>
      </w:r>
      <w:r w:rsidR="00D21F8B">
        <w:rPr>
          <w:rFonts w:cstheme="minorHAnsi"/>
        </w:rPr>
        <w:t xml:space="preserve"> the same exercise for</w:t>
      </w:r>
      <w:r w:rsidR="00D21F8B" w:rsidRPr="00D21F8B">
        <w:rPr>
          <w:rFonts w:cstheme="minorHAnsi"/>
        </w:rPr>
        <w:t xml:space="preserve"> </w:t>
      </w:r>
      <w:r w:rsidR="00D21F8B">
        <w:rPr>
          <w:rFonts w:cstheme="minorHAnsi"/>
        </w:rPr>
        <w:t>wells</w:t>
      </w:r>
      <w:r w:rsidR="00090FB9">
        <w:rPr>
          <w:rFonts w:cstheme="minorHAnsi"/>
        </w:rPr>
        <w:t xml:space="preserve"> </w:t>
      </w:r>
      <w:r w:rsidR="00D21F8B">
        <w:rPr>
          <w:rFonts w:cstheme="minorHAnsi"/>
        </w:rPr>
        <w:t xml:space="preserve">relevant to the </w:t>
      </w:r>
      <w:r w:rsidR="00090FB9">
        <w:rPr>
          <w:rFonts w:cstheme="minorHAnsi"/>
        </w:rPr>
        <w:t>water plan with the</w:t>
      </w:r>
      <w:r w:rsidR="00117231">
        <w:rPr>
          <w:rFonts w:cstheme="minorHAnsi"/>
        </w:rPr>
        <w:t xml:space="preserve"> WAC next week</w:t>
      </w:r>
      <w:r w:rsidR="00090FB9">
        <w:rPr>
          <w:rFonts w:cstheme="minorHAnsi"/>
        </w:rPr>
        <w:t>. The TAC provided the following guidance:</w:t>
      </w:r>
    </w:p>
    <w:p w14:paraId="73A212AE" w14:textId="77777777" w:rsidR="00090FB9" w:rsidRPr="00090FB9" w:rsidRDefault="00090FB9" w:rsidP="00090FB9">
      <w:pPr>
        <w:numPr>
          <w:ilvl w:val="0"/>
          <w:numId w:val="15"/>
        </w:numPr>
        <w:tabs>
          <w:tab w:val="clear" w:pos="720"/>
        </w:tabs>
        <w:ind w:left="360"/>
        <w:rPr>
          <w:rFonts w:cstheme="minorHAnsi"/>
        </w:rPr>
      </w:pPr>
      <w:r w:rsidRPr="00090FB9">
        <w:rPr>
          <w:rFonts w:cstheme="minorHAnsi"/>
        </w:rPr>
        <w:t>DeBoer:  Remove instruments, remove and formally decommission wells.</w:t>
      </w:r>
    </w:p>
    <w:p w14:paraId="2BB39985" w14:textId="77777777" w:rsidR="00090FB9" w:rsidRPr="00090FB9" w:rsidRDefault="00090FB9" w:rsidP="00090FB9">
      <w:pPr>
        <w:numPr>
          <w:ilvl w:val="0"/>
          <w:numId w:val="15"/>
        </w:numPr>
        <w:tabs>
          <w:tab w:val="clear" w:pos="720"/>
        </w:tabs>
        <w:ind w:left="360"/>
        <w:rPr>
          <w:rFonts w:cstheme="minorHAnsi"/>
        </w:rPr>
      </w:pPr>
      <w:proofErr w:type="spellStart"/>
      <w:r w:rsidRPr="00090FB9">
        <w:rPr>
          <w:rFonts w:cstheme="minorHAnsi"/>
        </w:rPr>
        <w:lastRenderedPageBreak/>
        <w:t>Leihs</w:t>
      </w:r>
      <w:proofErr w:type="spellEnd"/>
      <w:r w:rsidRPr="00090FB9">
        <w:rPr>
          <w:rFonts w:cstheme="minorHAnsi"/>
        </w:rPr>
        <w:t>:  Remove instruments and decommission wells 501-504 and 506.  Keep 505 as proposed.</w:t>
      </w:r>
    </w:p>
    <w:p w14:paraId="241543FB" w14:textId="5AFE35DB" w:rsidR="00090FB9" w:rsidRPr="00090FB9" w:rsidRDefault="00090FB9" w:rsidP="00090FB9">
      <w:pPr>
        <w:numPr>
          <w:ilvl w:val="0"/>
          <w:numId w:val="15"/>
        </w:numPr>
        <w:tabs>
          <w:tab w:val="clear" w:pos="720"/>
        </w:tabs>
        <w:ind w:left="360"/>
        <w:rPr>
          <w:rFonts w:cstheme="minorHAnsi"/>
        </w:rPr>
      </w:pPr>
      <w:r w:rsidRPr="00090FB9">
        <w:rPr>
          <w:rFonts w:cstheme="minorHAnsi"/>
        </w:rPr>
        <w:t>John:  No known instruments, if there</w:t>
      </w:r>
      <w:r w:rsidR="00D21F8B">
        <w:rPr>
          <w:rFonts w:cstheme="minorHAnsi"/>
        </w:rPr>
        <w:t xml:space="preserve"> is any equipment in the two</w:t>
      </w:r>
      <w:r w:rsidRPr="00090FB9">
        <w:rPr>
          <w:rFonts w:cstheme="minorHAnsi"/>
        </w:rPr>
        <w:t xml:space="preserve"> well locations at this point, decommission them.</w:t>
      </w:r>
    </w:p>
    <w:p w14:paraId="5EDDC4A8" w14:textId="77777777" w:rsidR="00090FB9" w:rsidRPr="00090FB9" w:rsidRDefault="00090FB9" w:rsidP="00090FB9">
      <w:pPr>
        <w:numPr>
          <w:ilvl w:val="0"/>
          <w:numId w:val="15"/>
        </w:numPr>
        <w:tabs>
          <w:tab w:val="clear" w:pos="720"/>
        </w:tabs>
        <w:ind w:left="360"/>
        <w:rPr>
          <w:rFonts w:cstheme="minorHAnsi"/>
        </w:rPr>
      </w:pPr>
      <w:r w:rsidRPr="00090FB9">
        <w:rPr>
          <w:rFonts w:cstheme="minorHAnsi"/>
        </w:rPr>
        <w:t>Fox:  Remove instruments from all 16 wells, lock up and keep well intact in case needed again in the future.</w:t>
      </w:r>
    </w:p>
    <w:p w14:paraId="7CCE3E04" w14:textId="77777777" w:rsidR="00090FB9" w:rsidRPr="00090FB9" w:rsidRDefault="00090FB9" w:rsidP="00090FB9">
      <w:pPr>
        <w:numPr>
          <w:ilvl w:val="0"/>
          <w:numId w:val="15"/>
        </w:numPr>
        <w:tabs>
          <w:tab w:val="clear" w:pos="720"/>
        </w:tabs>
        <w:ind w:left="360"/>
        <w:rPr>
          <w:rFonts w:cstheme="minorHAnsi"/>
        </w:rPr>
      </w:pPr>
      <w:r w:rsidRPr="00090FB9">
        <w:rPr>
          <w:rFonts w:cstheme="minorHAnsi"/>
        </w:rPr>
        <w:t>Minden:  Remove what instruments remain and decommission the wells that remain.</w:t>
      </w:r>
    </w:p>
    <w:p w14:paraId="0F2E0941" w14:textId="77777777" w:rsidR="00090FB9" w:rsidRPr="00090FB9" w:rsidRDefault="00090FB9" w:rsidP="00090FB9">
      <w:pPr>
        <w:numPr>
          <w:ilvl w:val="0"/>
          <w:numId w:val="15"/>
        </w:numPr>
        <w:tabs>
          <w:tab w:val="clear" w:pos="720"/>
        </w:tabs>
        <w:ind w:left="360"/>
        <w:rPr>
          <w:rFonts w:cstheme="minorHAnsi"/>
        </w:rPr>
      </w:pPr>
      <w:proofErr w:type="spellStart"/>
      <w:r w:rsidRPr="00090FB9">
        <w:rPr>
          <w:rFonts w:cstheme="minorHAnsi"/>
        </w:rPr>
        <w:t>Binfield</w:t>
      </w:r>
      <w:proofErr w:type="spellEnd"/>
      <w:r w:rsidRPr="00090FB9">
        <w:rPr>
          <w:rFonts w:cstheme="minorHAnsi"/>
        </w:rPr>
        <w:t>:  Same as Fox, remove all instruments, lock up and keep wells intact in case needed again in the future.</w:t>
      </w:r>
    </w:p>
    <w:p w14:paraId="623E6925" w14:textId="59E4AF3E" w:rsidR="00A0282E" w:rsidRDefault="00090FB9" w:rsidP="00235FE6">
      <w:pPr>
        <w:rPr>
          <w:rFonts w:cstheme="minorHAnsi"/>
        </w:rPr>
      </w:pPr>
      <w:r w:rsidRPr="00090FB9">
        <w:rPr>
          <w:rFonts w:cstheme="minorHAnsi"/>
        </w:rPr>
        <w:t> </w:t>
      </w:r>
      <w:r>
        <w:rPr>
          <w:rFonts w:cstheme="minorHAnsi"/>
        </w:rPr>
        <w:t xml:space="preserve">The other </w:t>
      </w:r>
      <w:r w:rsidRPr="00090FB9">
        <w:rPr>
          <w:rFonts w:cstheme="minorHAnsi"/>
        </w:rPr>
        <w:t xml:space="preserve">4 sites </w:t>
      </w:r>
      <w:r>
        <w:rPr>
          <w:rFonts w:cstheme="minorHAnsi"/>
        </w:rPr>
        <w:t xml:space="preserve">reviewed (Phelps/Cook, Morse/Cottonwood Ranch, Lakeside/Stall/Edlund, and those at the North Platte Chokepoint) </w:t>
      </w:r>
      <w:r w:rsidRPr="00090FB9">
        <w:rPr>
          <w:rFonts w:cstheme="minorHAnsi"/>
        </w:rPr>
        <w:t>will be confirmed with the WAC next week.</w:t>
      </w:r>
      <w:r>
        <w:rPr>
          <w:rFonts w:cstheme="minorHAnsi"/>
        </w:rPr>
        <w:t xml:space="preserve"> </w:t>
      </w:r>
      <w:r w:rsidR="006A7C4A">
        <w:rPr>
          <w:rFonts w:cstheme="minorHAnsi"/>
        </w:rPr>
        <w:t xml:space="preserve">Kingsley said </w:t>
      </w:r>
      <w:r>
        <w:rPr>
          <w:rFonts w:cstheme="minorHAnsi"/>
        </w:rPr>
        <w:t xml:space="preserve">she spoke with Twin Platte NRD, and they will take over the </w:t>
      </w:r>
      <w:r w:rsidR="006A7C4A">
        <w:rPr>
          <w:rFonts w:cstheme="minorHAnsi"/>
        </w:rPr>
        <w:t>GW1 well</w:t>
      </w:r>
      <w:r>
        <w:rPr>
          <w:rFonts w:cstheme="minorHAnsi"/>
        </w:rPr>
        <w:t>.</w:t>
      </w:r>
    </w:p>
    <w:p w14:paraId="623E1453" w14:textId="77777777" w:rsidR="00090FB9" w:rsidRDefault="00090FB9" w:rsidP="00235FE6">
      <w:pPr>
        <w:rPr>
          <w:rFonts w:cstheme="minorHAnsi"/>
        </w:rPr>
      </w:pPr>
    </w:p>
    <w:p w14:paraId="2C2864F9" w14:textId="77777777" w:rsidR="00A0282E" w:rsidRPr="008B0017" w:rsidRDefault="00A0282E" w:rsidP="00A0282E">
      <w:pPr>
        <w:rPr>
          <w:rFonts w:cstheme="minorHAnsi"/>
          <w:color w:val="FF0000"/>
        </w:rPr>
      </w:pPr>
      <w:r w:rsidRPr="008B0017">
        <w:rPr>
          <w:rFonts w:cstheme="minorHAnsi"/>
          <w:color w:val="FF0000"/>
        </w:rPr>
        <w:t>EDO ACTION ITEMS:</w:t>
      </w:r>
    </w:p>
    <w:p w14:paraId="24B66D84" w14:textId="68B019A5" w:rsidR="00A0282E" w:rsidRDefault="00090FB9" w:rsidP="00A0282E">
      <w:pPr>
        <w:pStyle w:val="ListParagraph"/>
        <w:numPr>
          <w:ilvl w:val="0"/>
          <w:numId w:val="7"/>
        </w:numPr>
        <w:ind w:left="360"/>
        <w:rPr>
          <w:rFonts w:cstheme="minorHAnsi"/>
        </w:rPr>
      </w:pPr>
      <w:r>
        <w:rPr>
          <w:rFonts w:cstheme="minorHAnsi"/>
        </w:rPr>
        <w:t>Review list with WAC next week.</w:t>
      </w:r>
    </w:p>
    <w:p w14:paraId="39441D35" w14:textId="6EBAFC7E" w:rsidR="00090FB9" w:rsidRDefault="00090FB9" w:rsidP="00A0282E">
      <w:pPr>
        <w:pStyle w:val="ListParagraph"/>
        <w:numPr>
          <w:ilvl w:val="0"/>
          <w:numId w:val="7"/>
        </w:numPr>
        <w:ind w:left="360"/>
        <w:rPr>
          <w:rFonts w:cstheme="minorHAnsi"/>
        </w:rPr>
      </w:pPr>
      <w:r>
        <w:rPr>
          <w:rFonts w:cstheme="minorHAnsi"/>
        </w:rPr>
        <w:t>Follow TAC and WAC recommendations.</w:t>
      </w:r>
    </w:p>
    <w:p w14:paraId="6646E5AA" w14:textId="724D7DF2" w:rsidR="00A0282E" w:rsidRPr="00A0282E" w:rsidRDefault="00A0282E" w:rsidP="00A0282E">
      <w:pPr>
        <w:rPr>
          <w:rStyle w:val="Hyperlink"/>
        </w:rPr>
      </w:pPr>
      <w:r w:rsidRPr="00A0282E">
        <w:rPr>
          <w:rFonts w:cstheme="minorHAnsi"/>
        </w:rPr>
        <w:t xml:space="preserve">Document: </w:t>
      </w:r>
      <w:r>
        <w:fldChar w:fldCharType="begin"/>
      </w:r>
      <w:r>
        <w:instrText>HYPERLINK "https://platteriverprogram.org/system/files/2025-01/24_Monitoring%20Wells%20Summary%20for%20TAC%202025-01-14.pdf"</w:instrText>
      </w:r>
      <w:r>
        <w:fldChar w:fldCharType="separate"/>
      </w:r>
      <w:r w:rsidRPr="00A0282E">
        <w:rPr>
          <w:rStyle w:val="Hyperlink"/>
        </w:rPr>
        <w:t>24_Monitoring Wells Summary</w:t>
      </w:r>
    </w:p>
    <w:p w14:paraId="1239A325" w14:textId="0A5F90F5" w:rsidR="00A0282E" w:rsidRPr="000B7163" w:rsidRDefault="00A0282E" w:rsidP="00235FE6">
      <w:pPr>
        <w:rPr>
          <w:rFonts w:cstheme="minorHAnsi"/>
        </w:rPr>
      </w:pPr>
      <w:r>
        <w:fldChar w:fldCharType="end"/>
      </w:r>
    </w:p>
    <w:p w14:paraId="6D085239" w14:textId="26CDD2C4" w:rsidR="009836EA" w:rsidRPr="009836EA" w:rsidRDefault="0052348A" w:rsidP="00235FE6">
      <w:pPr>
        <w:rPr>
          <w:rFonts w:cstheme="minorHAnsi"/>
          <w:b/>
          <w:bCs/>
          <w:u w:val="single"/>
        </w:rPr>
      </w:pPr>
      <w:r w:rsidRPr="009836EA">
        <w:rPr>
          <w:rFonts w:cstheme="minorHAnsi"/>
          <w:b/>
          <w:bCs/>
          <w:u w:val="single"/>
        </w:rPr>
        <w:t>TAC MEETING</w:t>
      </w:r>
      <w:r w:rsidR="00A17FBF" w:rsidRPr="009836EA">
        <w:rPr>
          <w:rFonts w:cstheme="minorHAnsi"/>
          <w:b/>
          <w:bCs/>
          <w:u w:val="single"/>
        </w:rPr>
        <w:t xml:space="preserve"> REVIEW &amp; WRAP-UP</w:t>
      </w:r>
    </w:p>
    <w:p w14:paraId="47177662" w14:textId="2AD5D62F" w:rsidR="003B789C" w:rsidRPr="000B7163" w:rsidRDefault="007C77EA" w:rsidP="000B7163">
      <w:pPr>
        <w:rPr>
          <w:rFonts w:cstheme="minorHAnsi"/>
          <w:b/>
          <w:bCs/>
        </w:rPr>
      </w:pPr>
      <w:r>
        <w:rPr>
          <w:rFonts w:cstheme="minorHAnsi"/>
          <w:b/>
          <w:bCs/>
        </w:rPr>
        <w:t>MOTIONS</w:t>
      </w:r>
    </w:p>
    <w:p w14:paraId="1A6DEB74" w14:textId="789F19B9" w:rsidR="00E45BB7" w:rsidRPr="00E45BB7" w:rsidRDefault="00E45BB7" w:rsidP="00E45BB7">
      <w:pPr>
        <w:pStyle w:val="NoSpacing"/>
        <w:numPr>
          <w:ilvl w:val="0"/>
          <w:numId w:val="17"/>
        </w:numPr>
        <w:ind w:left="360"/>
        <w:rPr>
          <w:rFonts w:asciiTheme="minorHAnsi" w:hAnsiTheme="minorHAnsi" w:cstheme="minorHAnsi"/>
        </w:rPr>
      </w:pPr>
      <w:r w:rsidRPr="00E45BB7">
        <w:rPr>
          <w:rFonts w:asciiTheme="minorHAnsi" w:hAnsiTheme="minorHAnsi" w:cstheme="minorHAnsi"/>
        </w:rPr>
        <w:t>October 2024 TAC Meeting minutes approved.</w:t>
      </w:r>
    </w:p>
    <w:p w14:paraId="516629F6" w14:textId="1FB6EAF6" w:rsidR="00E45BB7" w:rsidRPr="00E45BB7" w:rsidRDefault="00E45BB7" w:rsidP="00E45BB7">
      <w:pPr>
        <w:pStyle w:val="NoSpacing"/>
        <w:numPr>
          <w:ilvl w:val="0"/>
          <w:numId w:val="17"/>
        </w:numPr>
        <w:ind w:left="360"/>
        <w:rPr>
          <w:rFonts w:asciiTheme="minorHAnsi" w:hAnsiTheme="minorHAnsi" w:cstheme="minorHAnsi"/>
        </w:rPr>
      </w:pPr>
      <w:r w:rsidRPr="00E45BB7">
        <w:rPr>
          <w:rFonts w:asciiTheme="minorHAnsi" w:hAnsiTheme="minorHAnsi" w:cstheme="minorHAnsi"/>
        </w:rPr>
        <w:t>Walters will serve as 2025 TAC Chair</w:t>
      </w:r>
    </w:p>
    <w:p w14:paraId="774F80EA" w14:textId="77777777" w:rsidR="0071612C" w:rsidRDefault="00E45BB7" w:rsidP="0071612C">
      <w:pPr>
        <w:pStyle w:val="NoSpacing"/>
        <w:numPr>
          <w:ilvl w:val="0"/>
          <w:numId w:val="17"/>
        </w:numPr>
        <w:ind w:left="360"/>
        <w:rPr>
          <w:rFonts w:asciiTheme="minorHAnsi" w:hAnsiTheme="minorHAnsi" w:cstheme="minorHAnsi"/>
        </w:rPr>
      </w:pPr>
      <w:r w:rsidRPr="00E45BB7">
        <w:rPr>
          <w:rFonts w:asciiTheme="minorHAnsi" w:hAnsiTheme="minorHAnsi" w:cstheme="minorHAnsi"/>
        </w:rPr>
        <w:t>Flyr will serve as 2025 TAC Vice Chair</w:t>
      </w:r>
    </w:p>
    <w:p w14:paraId="57B5F072" w14:textId="220C8F58" w:rsidR="0071612C" w:rsidRPr="0071612C" w:rsidRDefault="0071612C" w:rsidP="0071612C">
      <w:pPr>
        <w:pStyle w:val="NoSpacing"/>
        <w:numPr>
          <w:ilvl w:val="0"/>
          <w:numId w:val="17"/>
        </w:numPr>
        <w:ind w:left="360"/>
        <w:rPr>
          <w:rFonts w:asciiTheme="minorHAnsi" w:hAnsiTheme="minorHAnsi" w:cstheme="minorHAnsi"/>
        </w:rPr>
      </w:pPr>
      <w:r w:rsidRPr="0071612C">
        <w:rPr>
          <w:rFonts w:asciiTheme="minorHAnsi" w:hAnsiTheme="minorHAnsi" w:cstheme="minorHAnsi"/>
        </w:rPr>
        <w:t>2024 Plover and Tern Monitoring Report recommended for GC approval</w:t>
      </w:r>
    </w:p>
    <w:p w14:paraId="188828B7" w14:textId="61D2ADAC" w:rsidR="0071612C" w:rsidRPr="0071612C" w:rsidRDefault="0071612C" w:rsidP="00CE0141">
      <w:pPr>
        <w:pStyle w:val="NoSpacing"/>
        <w:numPr>
          <w:ilvl w:val="0"/>
          <w:numId w:val="17"/>
        </w:numPr>
        <w:ind w:left="360"/>
        <w:rPr>
          <w:rFonts w:asciiTheme="minorHAnsi" w:hAnsiTheme="minorHAnsi" w:cstheme="minorHAnsi"/>
        </w:rPr>
      </w:pPr>
      <w:r w:rsidRPr="0071612C">
        <w:rPr>
          <w:rFonts w:asciiTheme="minorHAnsi" w:hAnsiTheme="minorHAnsi" w:cstheme="minorHAnsi"/>
        </w:rPr>
        <w:t>2024 Spring WC Monitoring Report recommended for GC approval</w:t>
      </w:r>
    </w:p>
    <w:p w14:paraId="79B8977B" w14:textId="5B61691F" w:rsidR="0071612C" w:rsidRPr="00A93658" w:rsidRDefault="00A93658" w:rsidP="00A93658">
      <w:pPr>
        <w:pStyle w:val="NoSpacing"/>
        <w:numPr>
          <w:ilvl w:val="0"/>
          <w:numId w:val="17"/>
        </w:numPr>
        <w:ind w:left="360"/>
        <w:rPr>
          <w:rFonts w:asciiTheme="minorHAnsi" w:hAnsiTheme="minorHAnsi" w:cstheme="minorHAnsi"/>
        </w:rPr>
      </w:pPr>
      <w:r w:rsidRPr="00A93658">
        <w:rPr>
          <w:rFonts w:asciiTheme="minorHAnsi" w:hAnsiTheme="minorHAnsi" w:cstheme="minorHAnsi"/>
        </w:rPr>
        <w:t>Grassland Vegetation Survey RFP recommended for GC approval</w:t>
      </w:r>
    </w:p>
    <w:p w14:paraId="38E55746" w14:textId="77777777" w:rsidR="00D02023" w:rsidRDefault="00D02023" w:rsidP="00235FE6">
      <w:pPr>
        <w:rPr>
          <w:rFonts w:cstheme="minorHAnsi"/>
          <w:i/>
          <w:iCs/>
          <w:highlight w:val="yellow"/>
        </w:rPr>
      </w:pPr>
    </w:p>
    <w:p w14:paraId="2420B5CE" w14:textId="44BFC884" w:rsidR="0006785A" w:rsidRPr="00D02023" w:rsidRDefault="00D02023" w:rsidP="00235FE6">
      <w:pPr>
        <w:rPr>
          <w:rFonts w:cstheme="minorHAnsi"/>
          <w:i/>
          <w:iCs/>
        </w:rPr>
      </w:pPr>
      <w:r w:rsidRPr="00D02023">
        <w:rPr>
          <w:rFonts w:cstheme="minorHAnsi"/>
          <w:i/>
          <w:iCs/>
        </w:rPr>
        <w:t>2025 TAC Meeting Schedule</w:t>
      </w:r>
    </w:p>
    <w:p w14:paraId="2F990DED" w14:textId="667A91B5" w:rsidR="00D02023" w:rsidRPr="00A02298" w:rsidRDefault="00A0282E" w:rsidP="00D02023">
      <w:pPr>
        <w:pStyle w:val="NoSpacing"/>
        <w:numPr>
          <w:ilvl w:val="0"/>
          <w:numId w:val="1"/>
        </w:numPr>
        <w:ind w:left="360"/>
        <w:rPr>
          <w:rFonts w:asciiTheme="minorHAnsi" w:hAnsiTheme="minorHAnsi" w:cstheme="minorHAnsi"/>
          <w:b/>
          <w:bCs/>
        </w:rPr>
      </w:pPr>
      <w:r>
        <w:rPr>
          <w:rFonts w:asciiTheme="minorHAnsi" w:hAnsiTheme="minorHAnsi" w:cstheme="minorHAnsi"/>
        </w:rPr>
        <w:t xml:space="preserve">April 29-30, </w:t>
      </w:r>
      <w:r w:rsidR="00A93658" w:rsidRPr="00A02298">
        <w:rPr>
          <w:rFonts w:asciiTheme="minorHAnsi" w:hAnsiTheme="minorHAnsi" w:cstheme="minorHAnsi"/>
          <w:b/>
          <w:bCs/>
        </w:rPr>
        <w:t>Kearney, NE</w:t>
      </w:r>
      <w:r w:rsidR="00A02298">
        <w:rPr>
          <w:rFonts w:asciiTheme="minorHAnsi" w:hAnsiTheme="minorHAnsi" w:cstheme="minorHAnsi"/>
          <w:b/>
          <w:bCs/>
        </w:rPr>
        <w:t>*</w:t>
      </w:r>
    </w:p>
    <w:p w14:paraId="30EB9FD5" w14:textId="72F62A01" w:rsidR="00A93658" w:rsidRDefault="00A0282E" w:rsidP="00A93658">
      <w:pPr>
        <w:pStyle w:val="NoSpacing"/>
        <w:numPr>
          <w:ilvl w:val="0"/>
          <w:numId w:val="1"/>
        </w:numPr>
        <w:ind w:left="360"/>
        <w:rPr>
          <w:rFonts w:asciiTheme="minorHAnsi" w:hAnsiTheme="minorHAnsi" w:cstheme="minorHAnsi"/>
          <w:b/>
          <w:bCs/>
        </w:rPr>
      </w:pPr>
      <w:r w:rsidRPr="00A93658">
        <w:rPr>
          <w:rFonts w:asciiTheme="minorHAnsi" w:hAnsiTheme="minorHAnsi" w:cstheme="minorHAnsi"/>
        </w:rPr>
        <w:t xml:space="preserve">July 22-23, </w:t>
      </w:r>
      <w:r w:rsidR="00A93658" w:rsidRPr="00A02298">
        <w:rPr>
          <w:rFonts w:asciiTheme="minorHAnsi" w:hAnsiTheme="minorHAnsi" w:cstheme="minorHAnsi"/>
          <w:b/>
          <w:bCs/>
        </w:rPr>
        <w:t>Colorado, location TBD</w:t>
      </w:r>
      <w:r w:rsidR="00A02298">
        <w:rPr>
          <w:rFonts w:asciiTheme="minorHAnsi" w:hAnsiTheme="minorHAnsi" w:cstheme="minorHAnsi"/>
          <w:b/>
          <w:bCs/>
        </w:rPr>
        <w:t>*</w:t>
      </w:r>
    </w:p>
    <w:p w14:paraId="121C672C" w14:textId="0BB2DF69" w:rsidR="00A02298" w:rsidRPr="00A02298" w:rsidRDefault="00A02298" w:rsidP="00A02298">
      <w:pPr>
        <w:pStyle w:val="NoSpacing"/>
        <w:ind w:left="360"/>
        <w:rPr>
          <w:rFonts w:asciiTheme="minorHAnsi" w:hAnsiTheme="minorHAnsi" w:cstheme="minorHAnsi"/>
          <w:b/>
          <w:bCs/>
        </w:rPr>
      </w:pPr>
      <w:r>
        <w:rPr>
          <w:rFonts w:asciiTheme="minorHAnsi" w:hAnsiTheme="minorHAnsi" w:cstheme="minorHAnsi"/>
          <w:b/>
          <w:bCs/>
        </w:rPr>
        <w:t>*Note change in location for these two meetings to accommodate federal employee travel restrictions.</w:t>
      </w:r>
    </w:p>
    <w:p w14:paraId="73656AB0" w14:textId="5A5F7D0D" w:rsidR="00A0282E" w:rsidRPr="00A93658" w:rsidRDefault="00A0282E" w:rsidP="00AC51BD">
      <w:pPr>
        <w:pStyle w:val="NoSpacing"/>
        <w:numPr>
          <w:ilvl w:val="0"/>
          <w:numId w:val="1"/>
        </w:numPr>
        <w:ind w:left="360"/>
        <w:rPr>
          <w:rFonts w:asciiTheme="minorHAnsi" w:hAnsiTheme="minorHAnsi" w:cstheme="minorHAnsi"/>
        </w:rPr>
      </w:pPr>
      <w:r w:rsidRPr="00A93658">
        <w:rPr>
          <w:rFonts w:asciiTheme="minorHAnsi" w:hAnsiTheme="minorHAnsi" w:cstheme="minorHAnsi"/>
        </w:rPr>
        <w:t>September 22-24, Kearney, NE, joint GC/ISAC/TAC Fall Science Meeting</w:t>
      </w:r>
    </w:p>
    <w:p w14:paraId="0371E03C" w14:textId="505319E2" w:rsidR="00D02023" w:rsidRPr="000B7163" w:rsidRDefault="00A0282E" w:rsidP="000B7163">
      <w:pPr>
        <w:pStyle w:val="NoSpacing"/>
        <w:numPr>
          <w:ilvl w:val="0"/>
          <w:numId w:val="1"/>
        </w:numPr>
        <w:ind w:left="360"/>
        <w:rPr>
          <w:rFonts w:asciiTheme="minorHAnsi" w:hAnsiTheme="minorHAnsi" w:cstheme="minorHAnsi"/>
        </w:rPr>
      </w:pPr>
      <w:r>
        <w:rPr>
          <w:rFonts w:asciiTheme="minorHAnsi" w:hAnsiTheme="minorHAnsi" w:cstheme="minorHAnsi"/>
        </w:rPr>
        <w:t>October 21-22, Kearney, NE</w:t>
      </w:r>
    </w:p>
    <w:p w14:paraId="51FCD6CF" w14:textId="77777777" w:rsidR="00A93658" w:rsidRDefault="00A93658" w:rsidP="004734D9">
      <w:pPr>
        <w:pStyle w:val="NoSpacing"/>
        <w:rPr>
          <w:rFonts w:asciiTheme="minorHAnsi" w:hAnsiTheme="minorHAnsi" w:cstheme="minorHAnsi"/>
          <w:b/>
          <w:bCs/>
          <w:u w:val="single"/>
        </w:rPr>
      </w:pPr>
    </w:p>
    <w:p w14:paraId="17B1642E" w14:textId="0757E51A" w:rsidR="003B57F2" w:rsidRPr="0026764E" w:rsidRDefault="003B57F2" w:rsidP="004734D9">
      <w:pPr>
        <w:pStyle w:val="NoSpacing"/>
        <w:rPr>
          <w:rFonts w:asciiTheme="minorHAnsi" w:hAnsiTheme="minorHAnsi" w:cstheme="minorHAnsi"/>
          <w:b/>
          <w:bCs/>
          <w:u w:val="single"/>
        </w:rPr>
      </w:pPr>
      <w:r w:rsidRPr="0026764E">
        <w:rPr>
          <w:rFonts w:asciiTheme="minorHAnsi" w:hAnsiTheme="minorHAnsi" w:cstheme="minorHAnsi"/>
          <w:b/>
          <w:bCs/>
          <w:u w:val="single"/>
        </w:rPr>
        <w:t>TAC MEETING END</w:t>
      </w:r>
    </w:p>
    <w:p w14:paraId="2FDC7A48" w14:textId="36AE04D0" w:rsidR="006173E3" w:rsidRPr="0026764E" w:rsidRDefault="003B57F2" w:rsidP="004734D9">
      <w:pPr>
        <w:pStyle w:val="NoSpacing"/>
        <w:rPr>
          <w:rFonts w:asciiTheme="minorHAnsi" w:hAnsiTheme="minorHAnsi" w:cstheme="minorHAnsi"/>
        </w:rPr>
      </w:pPr>
      <w:r w:rsidRPr="0026764E">
        <w:rPr>
          <w:rFonts w:asciiTheme="minorHAnsi" w:hAnsiTheme="minorHAnsi" w:cstheme="minorHAnsi"/>
        </w:rPr>
        <w:t xml:space="preserve">The TAC meeting </w:t>
      </w:r>
      <w:r w:rsidR="003854C2" w:rsidRPr="0026764E">
        <w:rPr>
          <w:rFonts w:asciiTheme="minorHAnsi" w:hAnsiTheme="minorHAnsi" w:cstheme="minorHAnsi"/>
        </w:rPr>
        <w:t xml:space="preserve">adjourned </w:t>
      </w:r>
      <w:r w:rsidR="003854C2" w:rsidRPr="007015E1">
        <w:rPr>
          <w:rFonts w:asciiTheme="minorHAnsi" w:hAnsiTheme="minorHAnsi" w:cstheme="minorHAnsi"/>
        </w:rPr>
        <w:t>at</w:t>
      </w:r>
      <w:r w:rsidR="00D02023" w:rsidRPr="007015E1">
        <w:rPr>
          <w:rFonts w:asciiTheme="minorHAnsi" w:hAnsiTheme="minorHAnsi" w:cstheme="minorHAnsi"/>
        </w:rPr>
        <w:t xml:space="preserve"> 11:</w:t>
      </w:r>
      <w:r w:rsidR="007015E1" w:rsidRPr="007015E1">
        <w:rPr>
          <w:rFonts w:asciiTheme="minorHAnsi" w:hAnsiTheme="minorHAnsi" w:cstheme="minorHAnsi"/>
        </w:rPr>
        <w:t>13</w:t>
      </w:r>
      <w:r w:rsidR="00BD6BD4" w:rsidRPr="007015E1">
        <w:rPr>
          <w:rFonts w:asciiTheme="minorHAnsi" w:hAnsiTheme="minorHAnsi" w:cstheme="minorHAnsi"/>
        </w:rPr>
        <w:t xml:space="preserve"> </w:t>
      </w:r>
      <w:r w:rsidR="0026764E" w:rsidRPr="007015E1">
        <w:rPr>
          <w:rFonts w:asciiTheme="minorHAnsi" w:hAnsiTheme="minorHAnsi" w:cstheme="minorHAnsi"/>
        </w:rPr>
        <w:t>A</w:t>
      </w:r>
      <w:r w:rsidRPr="007015E1">
        <w:rPr>
          <w:rFonts w:asciiTheme="minorHAnsi" w:hAnsiTheme="minorHAnsi" w:cstheme="minorHAnsi"/>
        </w:rPr>
        <w:t xml:space="preserve">M </w:t>
      </w:r>
      <w:r w:rsidR="006173E3" w:rsidRPr="007015E1">
        <w:rPr>
          <w:rFonts w:asciiTheme="minorHAnsi" w:hAnsiTheme="minorHAnsi" w:cstheme="minorHAnsi"/>
        </w:rPr>
        <w:t>C</w:t>
      </w:r>
      <w:r w:rsidR="00D02023" w:rsidRPr="007015E1">
        <w:rPr>
          <w:rFonts w:asciiTheme="minorHAnsi" w:hAnsiTheme="minorHAnsi" w:cstheme="minorHAnsi"/>
        </w:rPr>
        <w:t>T.</w:t>
      </w:r>
    </w:p>
    <w:sectPr w:rsidR="006173E3" w:rsidRPr="0026764E" w:rsidSect="00B04BF2">
      <w:headerReference w:type="default" r:id="rId38"/>
      <w:footerReference w:type="default" r:id="rId39"/>
      <w:pgSz w:w="12240" w:h="15840"/>
      <w:pgMar w:top="1440" w:right="1440" w:bottom="1440" w:left="144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linda Henry" w:date="2025-02-13T08:57:00Z" w:initials="MH">
    <w:p w14:paraId="2F2F6711" w14:textId="77777777" w:rsidR="00387FF4" w:rsidRDefault="00DA4607" w:rsidP="00387FF4">
      <w:pPr>
        <w:pStyle w:val="CommentText"/>
      </w:pPr>
      <w:r>
        <w:rPr>
          <w:rStyle w:val="CommentReference"/>
        </w:rPr>
        <w:annotationRef/>
      </w:r>
      <w:r w:rsidR="00387FF4">
        <w:t>I missed who motioned and seconded for this agenda item. Did anyone get that in their notes?</w:t>
      </w:r>
    </w:p>
  </w:comment>
  <w:comment w:id="2" w:author="Rich Walters" w:date="2025-03-03T12:27:00Z" w:initials="RW">
    <w:p w14:paraId="4D4B3845" w14:textId="77777777" w:rsidR="00CE5F26" w:rsidRDefault="00CE5F26" w:rsidP="00CE5F26">
      <w:pPr>
        <w:pStyle w:val="CommentText"/>
      </w:pPr>
      <w:r>
        <w:rPr>
          <w:rStyle w:val="CommentReference"/>
        </w:rPr>
        <w:annotationRef/>
      </w:r>
      <w:r>
        <w:t xml:space="preserve">I can not remember but am fine with this.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2F6711" w15:done="0"/>
  <w15:commentEx w15:paraId="4D4B3845" w15:paraIdParent="2F2F67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64417BF" w16cex:dateUtc="2025-02-13T14:57:00Z"/>
  <w16cex:commentExtensible w16cex:durableId="55D93D08" w16cex:dateUtc="2025-03-03T1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F6711" w16cid:durableId="264417BF"/>
  <w16cid:commentId w16cid:paraId="4D4B3845" w16cid:durableId="55D93D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29CAF" w14:textId="77777777" w:rsidR="007B1075" w:rsidRDefault="007B1075" w:rsidP="0012770E">
      <w:r>
        <w:separator/>
      </w:r>
    </w:p>
  </w:endnote>
  <w:endnote w:type="continuationSeparator" w:id="0">
    <w:p w14:paraId="63BDC95B" w14:textId="77777777" w:rsidR="007B1075" w:rsidRDefault="007B1075"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65E12928" w:rsidR="006F3EC8" w:rsidRPr="0012770E" w:rsidRDefault="005A498C" w:rsidP="0012770E">
        <w:pPr>
          <w:pStyle w:val="Footer"/>
          <w:rPr>
            <w:sz w:val="16"/>
            <w:szCs w:val="16"/>
          </w:rPr>
        </w:pPr>
        <w:r>
          <w:rPr>
            <w:sz w:val="16"/>
            <w:szCs w:val="16"/>
          </w:rPr>
          <w:t>02</w:t>
        </w:r>
        <w:r w:rsidR="00FA595D">
          <w:rPr>
            <w:sz w:val="16"/>
            <w:szCs w:val="16"/>
          </w:rPr>
          <w:t>/</w:t>
        </w:r>
        <w:r>
          <w:rPr>
            <w:sz w:val="16"/>
            <w:szCs w:val="16"/>
          </w:rPr>
          <w:t>04-05</w:t>
        </w:r>
        <w:r w:rsidR="00167D12">
          <w:rPr>
            <w:sz w:val="16"/>
            <w:szCs w:val="16"/>
          </w:rPr>
          <w:t>/202</w:t>
        </w:r>
        <w:r>
          <w:rPr>
            <w:sz w:val="16"/>
            <w:szCs w:val="16"/>
          </w:rPr>
          <w:t>5</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6D88C" w14:textId="77777777" w:rsidR="007B1075" w:rsidRDefault="007B1075" w:rsidP="0012770E">
      <w:r>
        <w:separator/>
      </w:r>
    </w:p>
  </w:footnote>
  <w:footnote w:type="continuationSeparator" w:id="0">
    <w:p w14:paraId="3B828C3A" w14:textId="77777777" w:rsidR="007B1075" w:rsidRDefault="007B1075"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084F395A"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49186F8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4B442D6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5A498C">
      <w:rPr>
        <w:rFonts w:cs="Calibri"/>
        <w:color w:val="000000"/>
        <w:sz w:val="16"/>
        <w:szCs w:val="16"/>
      </w:rPr>
      <w:t>02/</w:t>
    </w:r>
    <w:r w:rsidR="00254FA6">
      <w:rPr>
        <w:rFonts w:cs="Calibri"/>
        <w:color w:val="000000"/>
        <w:sz w:val="16"/>
        <w:szCs w:val="16"/>
      </w:rPr>
      <w:t>21/</w:t>
    </w:r>
    <w:r w:rsidR="005A498C">
      <w:rPr>
        <w:rFonts w:cs="Calibri"/>
        <w:color w:val="000000"/>
        <w:sz w:val="16"/>
        <w:szCs w:val="16"/>
      </w:rPr>
      <w:t>2025</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1166"/>
    <w:multiLevelType w:val="hybridMultilevel"/>
    <w:tmpl w:val="783C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56EE4"/>
    <w:multiLevelType w:val="hybridMultilevel"/>
    <w:tmpl w:val="C98E0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D46C8"/>
    <w:multiLevelType w:val="hybridMultilevel"/>
    <w:tmpl w:val="200E3A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4E1298"/>
    <w:multiLevelType w:val="hybridMultilevel"/>
    <w:tmpl w:val="0E4A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D44E5"/>
    <w:multiLevelType w:val="hybridMultilevel"/>
    <w:tmpl w:val="86362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CF1130"/>
    <w:multiLevelType w:val="hybridMultilevel"/>
    <w:tmpl w:val="263C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0568E0"/>
    <w:multiLevelType w:val="hybridMultilevel"/>
    <w:tmpl w:val="6ED2C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CD62BD"/>
    <w:multiLevelType w:val="hybridMultilevel"/>
    <w:tmpl w:val="7536F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B834CC"/>
    <w:multiLevelType w:val="hybridMultilevel"/>
    <w:tmpl w:val="8E3E5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0A49C8"/>
    <w:multiLevelType w:val="hybridMultilevel"/>
    <w:tmpl w:val="544A2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BA66D1"/>
    <w:multiLevelType w:val="hybridMultilevel"/>
    <w:tmpl w:val="9A645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C7140"/>
    <w:multiLevelType w:val="hybridMultilevel"/>
    <w:tmpl w:val="6E88B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E77D8C"/>
    <w:multiLevelType w:val="hybridMultilevel"/>
    <w:tmpl w:val="523A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781961"/>
    <w:multiLevelType w:val="multilevel"/>
    <w:tmpl w:val="9B2A4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BEB1078"/>
    <w:multiLevelType w:val="hybridMultilevel"/>
    <w:tmpl w:val="F3DCF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381FD8"/>
    <w:multiLevelType w:val="hybridMultilevel"/>
    <w:tmpl w:val="B6D69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BB53E2"/>
    <w:multiLevelType w:val="hybridMultilevel"/>
    <w:tmpl w:val="8878D83E"/>
    <w:lvl w:ilvl="0" w:tplc="D5B86D1E">
      <w:start w:val="202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6464F8"/>
    <w:multiLevelType w:val="hybridMultilevel"/>
    <w:tmpl w:val="8FCC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EC0FAE"/>
    <w:multiLevelType w:val="hybridMultilevel"/>
    <w:tmpl w:val="6B6A2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EA5B82"/>
    <w:multiLevelType w:val="hybridMultilevel"/>
    <w:tmpl w:val="0628A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B82CAC"/>
    <w:multiLevelType w:val="hybridMultilevel"/>
    <w:tmpl w:val="C22A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BD4AF6"/>
    <w:multiLevelType w:val="hybridMultilevel"/>
    <w:tmpl w:val="09484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7180539">
    <w:abstractNumId w:val="2"/>
  </w:num>
  <w:num w:numId="2" w16cid:durableId="500580207">
    <w:abstractNumId w:val="11"/>
  </w:num>
  <w:num w:numId="3" w16cid:durableId="1639726780">
    <w:abstractNumId w:val="21"/>
  </w:num>
  <w:num w:numId="4" w16cid:durableId="1358117453">
    <w:abstractNumId w:val="17"/>
  </w:num>
  <w:num w:numId="5" w16cid:durableId="939684275">
    <w:abstractNumId w:val="5"/>
  </w:num>
  <w:num w:numId="6" w16cid:durableId="2028166194">
    <w:abstractNumId w:val="9"/>
  </w:num>
  <w:num w:numId="7" w16cid:durableId="128212559">
    <w:abstractNumId w:val="10"/>
  </w:num>
  <w:num w:numId="8" w16cid:durableId="1152678803">
    <w:abstractNumId w:val="3"/>
  </w:num>
  <w:num w:numId="9" w16cid:durableId="1355426213">
    <w:abstractNumId w:val="15"/>
  </w:num>
  <w:num w:numId="10" w16cid:durableId="672338010">
    <w:abstractNumId w:val="1"/>
  </w:num>
  <w:num w:numId="11" w16cid:durableId="1550605838">
    <w:abstractNumId w:val="4"/>
  </w:num>
  <w:num w:numId="12" w16cid:durableId="1529564643">
    <w:abstractNumId w:val="12"/>
  </w:num>
  <w:num w:numId="13" w16cid:durableId="849098485">
    <w:abstractNumId w:val="6"/>
  </w:num>
  <w:num w:numId="14" w16cid:durableId="321080631">
    <w:abstractNumId w:val="20"/>
  </w:num>
  <w:num w:numId="15" w16cid:durableId="1911693628">
    <w:abstractNumId w:val="13"/>
  </w:num>
  <w:num w:numId="16" w16cid:durableId="1885292848">
    <w:abstractNumId w:val="16"/>
  </w:num>
  <w:num w:numId="17" w16cid:durableId="1839073319">
    <w:abstractNumId w:val="18"/>
  </w:num>
  <w:num w:numId="18" w16cid:durableId="2080471215">
    <w:abstractNumId w:val="7"/>
  </w:num>
  <w:num w:numId="19" w16cid:durableId="695037077">
    <w:abstractNumId w:val="14"/>
  </w:num>
  <w:num w:numId="20" w16cid:durableId="354384324">
    <w:abstractNumId w:val="8"/>
  </w:num>
  <w:num w:numId="21" w16cid:durableId="789663098">
    <w:abstractNumId w:val="0"/>
  </w:num>
  <w:num w:numId="22" w16cid:durableId="1732537811">
    <w:abstractNumId w:val="19"/>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linda Henry">
    <w15:presenceInfo w15:providerId="AD" w15:userId="S::HenryM@headwaterscorp.com::e4c8f1aa-237c-4544-b1e9-dc5873f12c60"/>
  </w15:person>
  <w15:person w15:author="Rich Walters">
    <w15:presenceInfo w15:providerId="AD" w15:userId="S::rwalters@TNC.ORG::82c5ba46-b3d8-42c7-b145-de11a17fb8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1217"/>
    <w:rsid w:val="00001CD3"/>
    <w:rsid w:val="00004475"/>
    <w:rsid w:val="0000483A"/>
    <w:rsid w:val="00005BBA"/>
    <w:rsid w:val="00005CE5"/>
    <w:rsid w:val="00010141"/>
    <w:rsid w:val="00011BD2"/>
    <w:rsid w:val="00012A5C"/>
    <w:rsid w:val="00013ED2"/>
    <w:rsid w:val="000147F1"/>
    <w:rsid w:val="00014FE8"/>
    <w:rsid w:val="00015E63"/>
    <w:rsid w:val="00021959"/>
    <w:rsid w:val="00022D41"/>
    <w:rsid w:val="000242B4"/>
    <w:rsid w:val="00024A6B"/>
    <w:rsid w:val="00030A59"/>
    <w:rsid w:val="00031018"/>
    <w:rsid w:val="0003190D"/>
    <w:rsid w:val="00032425"/>
    <w:rsid w:val="0003622E"/>
    <w:rsid w:val="000363BF"/>
    <w:rsid w:val="00037A51"/>
    <w:rsid w:val="00041D84"/>
    <w:rsid w:val="000430E8"/>
    <w:rsid w:val="00044D8A"/>
    <w:rsid w:val="00044DD2"/>
    <w:rsid w:val="000459D0"/>
    <w:rsid w:val="00045E06"/>
    <w:rsid w:val="00046E18"/>
    <w:rsid w:val="00047C30"/>
    <w:rsid w:val="00047DEB"/>
    <w:rsid w:val="00047F6A"/>
    <w:rsid w:val="00051C57"/>
    <w:rsid w:val="00051FCC"/>
    <w:rsid w:val="000521DC"/>
    <w:rsid w:val="00054880"/>
    <w:rsid w:val="00055667"/>
    <w:rsid w:val="00055B9A"/>
    <w:rsid w:val="000560D9"/>
    <w:rsid w:val="0005699D"/>
    <w:rsid w:val="0005756F"/>
    <w:rsid w:val="000575F8"/>
    <w:rsid w:val="00061C1B"/>
    <w:rsid w:val="00061E36"/>
    <w:rsid w:val="0006258D"/>
    <w:rsid w:val="0006413B"/>
    <w:rsid w:val="0006462F"/>
    <w:rsid w:val="00064656"/>
    <w:rsid w:val="00064FA1"/>
    <w:rsid w:val="0006630F"/>
    <w:rsid w:val="00066607"/>
    <w:rsid w:val="0006719D"/>
    <w:rsid w:val="000673B2"/>
    <w:rsid w:val="000676BB"/>
    <w:rsid w:val="0006785A"/>
    <w:rsid w:val="000708D4"/>
    <w:rsid w:val="00070FA2"/>
    <w:rsid w:val="000718B3"/>
    <w:rsid w:val="00071CFE"/>
    <w:rsid w:val="00072973"/>
    <w:rsid w:val="00073A03"/>
    <w:rsid w:val="00075A61"/>
    <w:rsid w:val="00075E2D"/>
    <w:rsid w:val="00076BD0"/>
    <w:rsid w:val="000773A1"/>
    <w:rsid w:val="00080817"/>
    <w:rsid w:val="0008188D"/>
    <w:rsid w:val="00082FF0"/>
    <w:rsid w:val="00083047"/>
    <w:rsid w:val="0008306B"/>
    <w:rsid w:val="00085371"/>
    <w:rsid w:val="00085DE3"/>
    <w:rsid w:val="00085FD1"/>
    <w:rsid w:val="000865DA"/>
    <w:rsid w:val="00087B18"/>
    <w:rsid w:val="00087B68"/>
    <w:rsid w:val="00090701"/>
    <w:rsid w:val="00090A26"/>
    <w:rsid w:val="00090BC8"/>
    <w:rsid w:val="00090D12"/>
    <w:rsid w:val="00090FB9"/>
    <w:rsid w:val="000912D5"/>
    <w:rsid w:val="0009138F"/>
    <w:rsid w:val="00092D7B"/>
    <w:rsid w:val="00093A84"/>
    <w:rsid w:val="00093B40"/>
    <w:rsid w:val="00094D07"/>
    <w:rsid w:val="00094F40"/>
    <w:rsid w:val="00095D0D"/>
    <w:rsid w:val="000970F9"/>
    <w:rsid w:val="00097516"/>
    <w:rsid w:val="00097E1E"/>
    <w:rsid w:val="000A0509"/>
    <w:rsid w:val="000A1F08"/>
    <w:rsid w:val="000A2C69"/>
    <w:rsid w:val="000A5526"/>
    <w:rsid w:val="000A5910"/>
    <w:rsid w:val="000A5F37"/>
    <w:rsid w:val="000A6855"/>
    <w:rsid w:val="000A6E34"/>
    <w:rsid w:val="000B039B"/>
    <w:rsid w:val="000B1887"/>
    <w:rsid w:val="000B305F"/>
    <w:rsid w:val="000B4A76"/>
    <w:rsid w:val="000B7163"/>
    <w:rsid w:val="000C038B"/>
    <w:rsid w:val="000C1153"/>
    <w:rsid w:val="000C1840"/>
    <w:rsid w:val="000C19AA"/>
    <w:rsid w:val="000C1A11"/>
    <w:rsid w:val="000C2147"/>
    <w:rsid w:val="000C22CF"/>
    <w:rsid w:val="000C2FB7"/>
    <w:rsid w:val="000C31CC"/>
    <w:rsid w:val="000C3A19"/>
    <w:rsid w:val="000C4D7E"/>
    <w:rsid w:val="000C5076"/>
    <w:rsid w:val="000C53AF"/>
    <w:rsid w:val="000C6B66"/>
    <w:rsid w:val="000C6E4A"/>
    <w:rsid w:val="000C743B"/>
    <w:rsid w:val="000D1840"/>
    <w:rsid w:val="000D1A06"/>
    <w:rsid w:val="000D21A1"/>
    <w:rsid w:val="000D5070"/>
    <w:rsid w:val="000D57AF"/>
    <w:rsid w:val="000D5CF6"/>
    <w:rsid w:val="000D6BD7"/>
    <w:rsid w:val="000E01EB"/>
    <w:rsid w:val="000E0FA3"/>
    <w:rsid w:val="000E1B9D"/>
    <w:rsid w:val="000E1E12"/>
    <w:rsid w:val="000E347E"/>
    <w:rsid w:val="000E3610"/>
    <w:rsid w:val="000E3A7E"/>
    <w:rsid w:val="000E437E"/>
    <w:rsid w:val="000E5021"/>
    <w:rsid w:val="000E5484"/>
    <w:rsid w:val="000E6168"/>
    <w:rsid w:val="000E674D"/>
    <w:rsid w:val="000E6AE4"/>
    <w:rsid w:val="000E7C4A"/>
    <w:rsid w:val="000E7DFA"/>
    <w:rsid w:val="000F0E9B"/>
    <w:rsid w:val="000F13E7"/>
    <w:rsid w:val="000F1DDB"/>
    <w:rsid w:val="000F2804"/>
    <w:rsid w:val="000F341A"/>
    <w:rsid w:val="000F3870"/>
    <w:rsid w:val="000F528B"/>
    <w:rsid w:val="000F5F7A"/>
    <w:rsid w:val="000F7F13"/>
    <w:rsid w:val="0010075E"/>
    <w:rsid w:val="00100806"/>
    <w:rsid w:val="0010294B"/>
    <w:rsid w:val="0010363D"/>
    <w:rsid w:val="001042DD"/>
    <w:rsid w:val="00104BB0"/>
    <w:rsid w:val="00106A47"/>
    <w:rsid w:val="00106A99"/>
    <w:rsid w:val="001077F4"/>
    <w:rsid w:val="0011019A"/>
    <w:rsid w:val="001104DF"/>
    <w:rsid w:val="00112650"/>
    <w:rsid w:val="00112992"/>
    <w:rsid w:val="001131BF"/>
    <w:rsid w:val="00113778"/>
    <w:rsid w:val="001137B8"/>
    <w:rsid w:val="00113B64"/>
    <w:rsid w:val="001154B4"/>
    <w:rsid w:val="0011581B"/>
    <w:rsid w:val="00116246"/>
    <w:rsid w:val="00116662"/>
    <w:rsid w:val="00117231"/>
    <w:rsid w:val="001173A4"/>
    <w:rsid w:val="00117CD0"/>
    <w:rsid w:val="00120559"/>
    <w:rsid w:val="00120814"/>
    <w:rsid w:val="0012136C"/>
    <w:rsid w:val="00122525"/>
    <w:rsid w:val="00122719"/>
    <w:rsid w:val="00122B9F"/>
    <w:rsid w:val="00124E23"/>
    <w:rsid w:val="0012770E"/>
    <w:rsid w:val="001277C9"/>
    <w:rsid w:val="00130DC0"/>
    <w:rsid w:val="00130F57"/>
    <w:rsid w:val="001311EE"/>
    <w:rsid w:val="00131C9F"/>
    <w:rsid w:val="00132177"/>
    <w:rsid w:val="00132514"/>
    <w:rsid w:val="00133EB0"/>
    <w:rsid w:val="001341E7"/>
    <w:rsid w:val="00134653"/>
    <w:rsid w:val="001352A3"/>
    <w:rsid w:val="001354AC"/>
    <w:rsid w:val="00136DAB"/>
    <w:rsid w:val="00137849"/>
    <w:rsid w:val="001411EF"/>
    <w:rsid w:val="00141471"/>
    <w:rsid w:val="00142A98"/>
    <w:rsid w:val="0014306B"/>
    <w:rsid w:val="0014505E"/>
    <w:rsid w:val="00145D25"/>
    <w:rsid w:val="00147D2A"/>
    <w:rsid w:val="001527F1"/>
    <w:rsid w:val="001577DA"/>
    <w:rsid w:val="0016044D"/>
    <w:rsid w:val="0016170F"/>
    <w:rsid w:val="001619AA"/>
    <w:rsid w:val="0016214E"/>
    <w:rsid w:val="001632BA"/>
    <w:rsid w:val="00164AD7"/>
    <w:rsid w:val="001658EA"/>
    <w:rsid w:val="001661CA"/>
    <w:rsid w:val="00166DC7"/>
    <w:rsid w:val="001674AD"/>
    <w:rsid w:val="00167D12"/>
    <w:rsid w:val="0017057E"/>
    <w:rsid w:val="001716E8"/>
    <w:rsid w:val="00171763"/>
    <w:rsid w:val="00171DFD"/>
    <w:rsid w:val="00172383"/>
    <w:rsid w:val="00172E90"/>
    <w:rsid w:val="00172FDD"/>
    <w:rsid w:val="001732EB"/>
    <w:rsid w:val="00174706"/>
    <w:rsid w:val="00175F85"/>
    <w:rsid w:val="0017697A"/>
    <w:rsid w:val="001826AC"/>
    <w:rsid w:val="001826F2"/>
    <w:rsid w:val="00182B7D"/>
    <w:rsid w:val="00183158"/>
    <w:rsid w:val="0018521A"/>
    <w:rsid w:val="001854E4"/>
    <w:rsid w:val="00185ABD"/>
    <w:rsid w:val="0019442C"/>
    <w:rsid w:val="00195697"/>
    <w:rsid w:val="00195F56"/>
    <w:rsid w:val="00197F09"/>
    <w:rsid w:val="001A19E7"/>
    <w:rsid w:val="001A1DCF"/>
    <w:rsid w:val="001A1EF1"/>
    <w:rsid w:val="001A2175"/>
    <w:rsid w:val="001A284B"/>
    <w:rsid w:val="001A28A5"/>
    <w:rsid w:val="001A2A27"/>
    <w:rsid w:val="001A473A"/>
    <w:rsid w:val="001A5B8E"/>
    <w:rsid w:val="001A6056"/>
    <w:rsid w:val="001A660C"/>
    <w:rsid w:val="001A696F"/>
    <w:rsid w:val="001B17C7"/>
    <w:rsid w:val="001B1CE8"/>
    <w:rsid w:val="001B2885"/>
    <w:rsid w:val="001B290A"/>
    <w:rsid w:val="001B3880"/>
    <w:rsid w:val="001B4D62"/>
    <w:rsid w:val="001B5162"/>
    <w:rsid w:val="001B725F"/>
    <w:rsid w:val="001C003C"/>
    <w:rsid w:val="001C0137"/>
    <w:rsid w:val="001C163B"/>
    <w:rsid w:val="001C1A88"/>
    <w:rsid w:val="001C1D12"/>
    <w:rsid w:val="001C3D67"/>
    <w:rsid w:val="001C4405"/>
    <w:rsid w:val="001C4F11"/>
    <w:rsid w:val="001C6982"/>
    <w:rsid w:val="001C6ED9"/>
    <w:rsid w:val="001D03BF"/>
    <w:rsid w:val="001D0E3B"/>
    <w:rsid w:val="001D4353"/>
    <w:rsid w:val="001D50F4"/>
    <w:rsid w:val="001D6D0E"/>
    <w:rsid w:val="001D6E73"/>
    <w:rsid w:val="001D7BB6"/>
    <w:rsid w:val="001E0009"/>
    <w:rsid w:val="001E0070"/>
    <w:rsid w:val="001E0B46"/>
    <w:rsid w:val="001E1288"/>
    <w:rsid w:val="001E12CF"/>
    <w:rsid w:val="001E28D2"/>
    <w:rsid w:val="001E3077"/>
    <w:rsid w:val="001E4794"/>
    <w:rsid w:val="001E52AD"/>
    <w:rsid w:val="001E7296"/>
    <w:rsid w:val="001F00B7"/>
    <w:rsid w:val="001F073C"/>
    <w:rsid w:val="001F1144"/>
    <w:rsid w:val="001F1FCD"/>
    <w:rsid w:val="001F3464"/>
    <w:rsid w:val="001F3F3B"/>
    <w:rsid w:val="001F458F"/>
    <w:rsid w:val="001F5D0F"/>
    <w:rsid w:val="001F7F91"/>
    <w:rsid w:val="00202919"/>
    <w:rsid w:val="00203002"/>
    <w:rsid w:val="00204028"/>
    <w:rsid w:val="0020597D"/>
    <w:rsid w:val="0021185F"/>
    <w:rsid w:val="00213CD1"/>
    <w:rsid w:val="00213EFD"/>
    <w:rsid w:val="00214376"/>
    <w:rsid w:val="00214A11"/>
    <w:rsid w:val="002158B0"/>
    <w:rsid w:val="00216CCB"/>
    <w:rsid w:val="0022020C"/>
    <w:rsid w:val="00220EFB"/>
    <w:rsid w:val="0022272A"/>
    <w:rsid w:val="00223DB7"/>
    <w:rsid w:val="002264F8"/>
    <w:rsid w:val="00227B1E"/>
    <w:rsid w:val="00227B5B"/>
    <w:rsid w:val="00230241"/>
    <w:rsid w:val="00232390"/>
    <w:rsid w:val="002341EA"/>
    <w:rsid w:val="0023457A"/>
    <w:rsid w:val="00234888"/>
    <w:rsid w:val="0023496D"/>
    <w:rsid w:val="002352A8"/>
    <w:rsid w:val="00235FE6"/>
    <w:rsid w:val="00237D80"/>
    <w:rsid w:val="002417B6"/>
    <w:rsid w:val="00241BB7"/>
    <w:rsid w:val="00242437"/>
    <w:rsid w:val="00243262"/>
    <w:rsid w:val="0024529D"/>
    <w:rsid w:val="00245481"/>
    <w:rsid w:val="00246671"/>
    <w:rsid w:val="00246847"/>
    <w:rsid w:val="00247958"/>
    <w:rsid w:val="00251E05"/>
    <w:rsid w:val="002523BC"/>
    <w:rsid w:val="00252684"/>
    <w:rsid w:val="002531AF"/>
    <w:rsid w:val="002538D2"/>
    <w:rsid w:val="002539BC"/>
    <w:rsid w:val="00253E14"/>
    <w:rsid w:val="0025491E"/>
    <w:rsid w:val="00254FA6"/>
    <w:rsid w:val="002553BA"/>
    <w:rsid w:val="002558AF"/>
    <w:rsid w:val="00256166"/>
    <w:rsid w:val="00256502"/>
    <w:rsid w:val="00256702"/>
    <w:rsid w:val="00256888"/>
    <w:rsid w:val="00256A96"/>
    <w:rsid w:val="00256B17"/>
    <w:rsid w:val="002614BF"/>
    <w:rsid w:val="002624C4"/>
    <w:rsid w:val="00262615"/>
    <w:rsid w:val="002628F5"/>
    <w:rsid w:val="002650B9"/>
    <w:rsid w:val="002658A4"/>
    <w:rsid w:val="00266582"/>
    <w:rsid w:val="00266B1D"/>
    <w:rsid w:val="0026764E"/>
    <w:rsid w:val="00267772"/>
    <w:rsid w:val="00267BC1"/>
    <w:rsid w:val="00267CF2"/>
    <w:rsid w:val="00270E53"/>
    <w:rsid w:val="00270F66"/>
    <w:rsid w:val="00273F86"/>
    <w:rsid w:val="00274033"/>
    <w:rsid w:val="0027418D"/>
    <w:rsid w:val="002750E9"/>
    <w:rsid w:val="0027551F"/>
    <w:rsid w:val="002762DA"/>
    <w:rsid w:val="002801DE"/>
    <w:rsid w:val="002807F6"/>
    <w:rsid w:val="00287378"/>
    <w:rsid w:val="00287912"/>
    <w:rsid w:val="0029159D"/>
    <w:rsid w:val="002924C4"/>
    <w:rsid w:val="00294F2F"/>
    <w:rsid w:val="00296985"/>
    <w:rsid w:val="0029780C"/>
    <w:rsid w:val="00297E9A"/>
    <w:rsid w:val="002A3077"/>
    <w:rsid w:val="002A5EDB"/>
    <w:rsid w:val="002A5F48"/>
    <w:rsid w:val="002A5FB6"/>
    <w:rsid w:val="002A61B9"/>
    <w:rsid w:val="002B00A6"/>
    <w:rsid w:val="002B162E"/>
    <w:rsid w:val="002B1999"/>
    <w:rsid w:val="002B396B"/>
    <w:rsid w:val="002B46D2"/>
    <w:rsid w:val="002B4830"/>
    <w:rsid w:val="002B6241"/>
    <w:rsid w:val="002B71B3"/>
    <w:rsid w:val="002C0439"/>
    <w:rsid w:val="002C2759"/>
    <w:rsid w:val="002C4256"/>
    <w:rsid w:val="002C60C2"/>
    <w:rsid w:val="002C6C67"/>
    <w:rsid w:val="002C6EE8"/>
    <w:rsid w:val="002D0C3E"/>
    <w:rsid w:val="002D1473"/>
    <w:rsid w:val="002D1785"/>
    <w:rsid w:val="002D2232"/>
    <w:rsid w:val="002D2E9C"/>
    <w:rsid w:val="002D39D7"/>
    <w:rsid w:val="002D428D"/>
    <w:rsid w:val="002D4406"/>
    <w:rsid w:val="002D531B"/>
    <w:rsid w:val="002D63B0"/>
    <w:rsid w:val="002E1044"/>
    <w:rsid w:val="002E280D"/>
    <w:rsid w:val="002E3B07"/>
    <w:rsid w:val="002E3B13"/>
    <w:rsid w:val="002E5E25"/>
    <w:rsid w:val="002E6F5E"/>
    <w:rsid w:val="002E73DC"/>
    <w:rsid w:val="002E7B42"/>
    <w:rsid w:val="002E7CED"/>
    <w:rsid w:val="002F13D6"/>
    <w:rsid w:val="002F2573"/>
    <w:rsid w:val="002F571B"/>
    <w:rsid w:val="00300097"/>
    <w:rsid w:val="0030082C"/>
    <w:rsid w:val="00300995"/>
    <w:rsid w:val="00300FAF"/>
    <w:rsid w:val="00301308"/>
    <w:rsid w:val="0030180C"/>
    <w:rsid w:val="00301AB8"/>
    <w:rsid w:val="003020C1"/>
    <w:rsid w:val="0030213E"/>
    <w:rsid w:val="00302D39"/>
    <w:rsid w:val="00305860"/>
    <w:rsid w:val="00306685"/>
    <w:rsid w:val="00307964"/>
    <w:rsid w:val="00311FD3"/>
    <w:rsid w:val="0031253A"/>
    <w:rsid w:val="00312787"/>
    <w:rsid w:val="003129EB"/>
    <w:rsid w:val="0031384E"/>
    <w:rsid w:val="00313963"/>
    <w:rsid w:val="00313EC8"/>
    <w:rsid w:val="003143E1"/>
    <w:rsid w:val="003154C9"/>
    <w:rsid w:val="00315936"/>
    <w:rsid w:val="00315DF6"/>
    <w:rsid w:val="0032017C"/>
    <w:rsid w:val="00320A69"/>
    <w:rsid w:val="00321642"/>
    <w:rsid w:val="00322283"/>
    <w:rsid w:val="003265C4"/>
    <w:rsid w:val="00326C6A"/>
    <w:rsid w:val="00327808"/>
    <w:rsid w:val="00330980"/>
    <w:rsid w:val="003316AB"/>
    <w:rsid w:val="00331C16"/>
    <w:rsid w:val="00332DB9"/>
    <w:rsid w:val="00332E89"/>
    <w:rsid w:val="003330BA"/>
    <w:rsid w:val="003336E3"/>
    <w:rsid w:val="00333DBB"/>
    <w:rsid w:val="003341E4"/>
    <w:rsid w:val="00334FA2"/>
    <w:rsid w:val="003356BE"/>
    <w:rsid w:val="00335AF6"/>
    <w:rsid w:val="00336CB8"/>
    <w:rsid w:val="003373D8"/>
    <w:rsid w:val="0034065A"/>
    <w:rsid w:val="00340D44"/>
    <w:rsid w:val="00341727"/>
    <w:rsid w:val="0034172E"/>
    <w:rsid w:val="00341965"/>
    <w:rsid w:val="00343CFB"/>
    <w:rsid w:val="003443D1"/>
    <w:rsid w:val="003445DE"/>
    <w:rsid w:val="003454BE"/>
    <w:rsid w:val="00347797"/>
    <w:rsid w:val="00350DE9"/>
    <w:rsid w:val="00351F46"/>
    <w:rsid w:val="003532A4"/>
    <w:rsid w:val="00354952"/>
    <w:rsid w:val="003549F8"/>
    <w:rsid w:val="00355D9E"/>
    <w:rsid w:val="00357270"/>
    <w:rsid w:val="00357C3D"/>
    <w:rsid w:val="00360815"/>
    <w:rsid w:val="00363C37"/>
    <w:rsid w:val="00364D61"/>
    <w:rsid w:val="003661F4"/>
    <w:rsid w:val="00370848"/>
    <w:rsid w:val="0037092A"/>
    <w:rsid w:val="003713B6"/>
    <w:rsid w:val="003714B6"/>
    <w:rsid w:val="00371B3B"/>
    <w:rsid w:val="00371FB2"/>
    <w:rsid w:val="003735A8"/>
    <w:rsid w:val="003742CF"/>
    <w:rsid w:val="00374629"/>
    <w:rsid w:val="00375E78"/>
    <w:rsid w:val="00376DF3"/>
    <w:rsid w:val="00380EE2"/>
    <w:rsid w:val="0038290D"/>
    <w:rsid w:val="00382C6A"/>
    <w:rsid w:val="00382E09"/>
    <w:rsid w:val="003854C2"/>
    <w:rsid w:val="00386734"/>
    <w:rsid w:val="0038774E"/>
    <w:rsid w:val="00387FF4"/>
    <w:rsid w:val="0039081B"/>
    <w:rsid w:val="00391014"/>
    <w:rsid w:val="00392EA2"/>
    <w:rsid w:val="003933D3"/>
    <w:rsid w:val="0039403E"/>
    <w:rsid w:val="00394DF8"/>
    <w:rsid w:val="003963D5"/>
    <w:rsid w:val="0039672D"/>
    <w:rsid w:val="00396A66"/>
    <w:rsid w:val="00396B07"/>
    <w:rsid w:val="00397186"/>
    <w:rsid w:val="0039755A"/>
    <w:rsid w:val="00397706"/>
    <w:rsid w:val="003978B6"/>
    <w:rsid w:val="00397A21"/>
    <w:rsid w:val="003A0563"/>
    <w:rsid w:val="003A0FDB"/>
    <w:rsid w:val="003A2032"/>
    <w:rsid w:val="003A2467"/>
    <w:rsid w:val="003A35D5"/>
    <w:rsid w:val="003A3779"/>
    <w:rsid w:val="003A5337"/>
    <w:rsid w:val="003A5C5F"/>
    <w:rsid w:val="003A65A4"/>
    <w:rsid w:val="003A6C4B"/>
    <w:rsid w:val="003B0198"/>
    <w:rsid w:val="003B0D43"/>
    <w:rsid w:val="003B0D6E"/>
    <w:rsid w:val="003B3072"/>
    <w:rsid w:val="003B34AD"/>
    <w:rsid w:val="003B446F"/>
    <w:rsid w:val="003B48D5"/>
    <w:rsid w:val="003B4B7E"/>
    <w:rsid w:val="003B51A0"/>
    <w:rsid w:val="003B56C2"/>
    <w:rsid w:val="003B57F2"/>
    <w:rsid w:val="003B6420"/>
    <w:rsid w:val="003B6B23"/>
    <w:rsid w:val="003B6D7C"/>
    <w:rsid w:val="003B73C6"/>
    <w:rsid w:val="003B789C"/>
    <w:rsid w:val="003C05A3"/>
    <w:rsid w:val="003C1CEC"/>
    <w:rsid w:val="003C23C7"/>
    <w:rsid w:val="003C2E74"/>
    <w:rsid w:val="003C31E8"/>
    <w:rsid w:val="003C3838"/>
    <w:rsid w:val="003C5223"/>
    <w:rsid w:val="003C5CF6"/>
    <w:rsid w:val="003C64D1"/>
    <w:rsid w:val="003C672B"/>
    <w:rsid w:val="003D0323"/>
    <w:rsid w:val="003D0397"/>
    <w:rsid w:val="003D1020"/>
    <w:rsid w:val="003D12E4"/>
    <w:rsid w:val="003D222A"/>
    <w:rsid w:val="003D2386"/>
    <w:rsid w:val="003D580F"/>
    <w:rsid w:val="003D6172"/>
    <w:rsid w:val="003D61FC"/>
    <w:rsid w:val="003D6661"/>
    <w:rsid w:val="003E005F"/>
    <w:rsid w:val="003E2815"/>
    <w:rsid w:val="003E2FF4"/>
    <w:rsid w:val="003E3D48"/>
    <w:rsid w:val="003E473D"/>
    <w:rsid w:val="003E5360"/>
    <w:rsid w:val="003E67C0"/>
    <w:rsid w:val="003E77A6"/>
    <w:rsid w:val="003E7A25"/>
    <w:rsid w:val="003E7E8A"/>
    <w:rsid w:val="003F0F45"/>
    <w:rsid w:val="003F140C"/>
    <w:rsid w:val="003F42CD"/>
    <w:rsid w:val="003F4738"/>
    <w:rsid w:val="003F63FE"/>
    <w:rsid w:val="003F6ED9"/>
    <w:rsid w:val="003F6F2B"/>
    <w:rsid w:val="003F779B"/>
    <w:rsid w:val="003F7A13"/>
    <w:rsid w:val="0040012F"/>
    <w:rsid w:val="004001F3"/>
    <w:rsid w:val="00400B4A"/>
    <w:rsid w:val="004012E2"/>
    <w:rsid w:val="00403C20"/>
    <w:rsid w:val="00404092"/>
    <w:rsid w:val="00404A46"/>
    <w:rsid w:val="00404F12"/>
    <w:rsid w:val="004073F9"/>
    <w:rsid w:val="00407F26"/>
    <w:rsid w:val="00412E5B"/>
    <w:rsid w:val="004135B3"/>
    <w:rsid w:val="00414E89"/>
    <w:rsid w:val="00416531"/>
    <w:rsid w:val="00416BD6"/>
    <w:rsid w:val="004203F4"/>
    <w:rsid w:val="004204A3"/>
    <w:rsid w:val="0042329C"/>
    <w:rsid w:val="00423E9C"/>
    <w:rsid w:val="00424515"/>
    <w:rsid w:val="00424BC5"/>
    <w:rsid w:val="00425C69"/>
    <w:rsid w:val="004302BB"/>
    <w:rsid w:val="00430B30"/>
    <w:rsid w:val="00431B53"/>
    <w:rsid w:val="0043253C"/>
    <w:rsid w:val="00434F47"/>
    <w:rsid w:val="00435075"/>
    <w:rsid w:val="00435AE4"/>
    <w:rsid w:val="00436DC6"/>
    <w:rsid w:val="004372A1"/>
    <w:rsid w:val="00440C1D"/>
    <w:rsid w:val="00441E76"/>
    <w:rsid w:val="00443E1B"/>
    <w:rsid w:val="00444533"/>
    <w:rsid w:val="0044491B"/>
    <w:rsid w:val="00444CCF"/>
    <w:rsid w:val="00445275"/>
    <w:rsid w:val="00445E66"/>
    <w:rsid w:val="004470BD"/>
    <w:rsid w:val="00447387"/>
    <w:rsid w:val="00451401"/>
    <w:rsid w:val="004515B1"/>
    <w:rsid w:val="004526FF"/>
    <w:rsid w:val="00452F4F"/>
    <w:rsid w:val="0045436D"/>
    <w:rsid w:val="004547AC"/>
    <w:rsid w:val="00456386"/>
    <w:rsid w:val="00457122"/>
    <w:rsid w:val="004605B0"/>
    <w:rsid w:val="00460B26"/>
    <w:rsid w:val="004621E8"/>
    <w:rsid w:val="00462349"/>
    <w:rsid w:val="004631BC"/>
    <w:rsid w:val="004637DB"/>
    <w:rsid w:val="0046409B"/>
    <w:rsid w:val="004711AB"/>
    <w:rsid w:val="0047156F"/>
    <w:rsid w:val="00471725"/>
    <w:rsid w:val="00471A9A"/>
    <w:rsid w:val="00471FA3"/>
    <w:rsid w:val="0047321E"/>
    <w:rsid w:val="004734D9"/>
    <w:rsid w:val="0047363F"/>
    <w:rsid w:val="00473CED"/>
    <w:rsid w:val="00474209"/>
    <w:rsid w:val="00474712"/>
    <w:rsid w:val="004753B1"/>
    <w:rsid w:val="004769EA"/>
    <w:rsid w:val="00477264"/>
    <w:rsid w:val="00477BAF"/>
    <w:rsid w:val="00477CDC"/>
    <w:rsid w:val="0048008A"/>
    <w:rsid w:val="0048109A"/>
    <w:rsid w:val="004819AB"/>
    <w:rsid w:val="0048383E"/>
    <w:rsid w:val="00483B68"/>
    <w:rsid w:val="0048512D"/>
    <w:rsid w:val="00485AB4"/>
    <w:rsid w:val="00485C39"/>
    <w:rsid w:val="0048662C"/>
    <w:rsid w:val="004866DA"/>
    <w:rsid w:val="004871E1"/>
    <w:rsid w:val="004875B5"/>
    <w:rsid w:val="004876F5"/>
    <w:rsid w:val="00490905"/>
    <w:rsid w:val="00490F57"/>
    <w:rsid w:val="00491468"/>
    <w:rsid w:val="00491585"/>
    <w:rsid w:val="0049435B"/>
    <w:rsid w:val="00494AE0"/>
    <w:rsid w:val="0049610B"/>
    <w:rsid w:val="004962ED"/>
    <w:rsid w:val="004970E0"/>
    <w:rsid w:val="004A3233"/>
    <w:rsid w:val="004A34B4"/>
    <w:rsid w:val="004A3C8C"/>
    <w:rsid w:val="004A43A1"/>
    <w:rsid w:val="004A6CB7"/>
    <w:rsid w:val="004A701E"/>
    <w:rsid w:val="004B05D5"/>
    <w:rsid w:val="004B0A83"/>
    <w:rsid w:val="004B0DCC"/>
    <w:rsid w:val="004B13E5"/>
    <w:rsid w:val="004B2CA2"/>
    <w:rsid w:val="004B660D"/>
    <w:rsid w:val="004C26E3"/>
    <w:rsid w:val="004C4DBB"/>
    <w:rsid w:val="004C4F40"/>
    <w:rsid w:val="004C4FEE"/>
    <w:rsid w:val="004C518E"/>
    <w:rsid w:val="004C5D61"/>
    <w:rsid w:val="004C5E0B"/>
    <w:rsid w:val="004C63C7"/>
    <w:rsid w:val="004C6436"/>
    <w:rsid w:val="004C7727"/>
    <w:rsid w:val="004D0BDD"/>
    <w:rsid w:val="004D2834"/>
    <w:rsid w:val="004D2A22"/>
    <w:rsid w:val="004D3525"/>
    <w:rsid w:val="004E150F"/>
    <w:rsid w:val="004E37D5"/>
    <w:rsid w:val="004E533B"/>
    <w:rsid w:val="004E5F56"/>
    <w:rsid w:val="004E65B5"/>
    <w:rsid w:val="004E77F9"/>
    <w:rsid w:val="004E7F01"/>
    <w:rsid w:val="004F3A1E"/>
    <w:rsid w:val="004F3ECC"/>
    <w:rsid w:val="004F52E6"/>
    <w:rsid w:val="004F6281"/>
    <w:rsid w:val="00501EA7"/>
    <w:rsid w:val="00501EE2"/>
    <w:rsid w:val="005021FE"/>
    <w:rsid w:val="00502507"/>
    <w:rsid w:val="00503C8B"/>
    <w:rsid w:val="00506268"/>
    <w:rsid w:val="00506D96"/>
    <w:rsid w:val="0050709C"/>
    <w:rsid w:val="00507F13"/>
    <w:rsid w:val="005100EE"/>
    <w:rsid w:val="0051072B"/>
    <w:rsid w:val="00511DAC"/>
    <w:rsid w:val="0051390A"/>
    <w:rsid w:val="00513F1D"/>
    <w:rsid w:val="00515667"/>
    <w:rsid w:val="00516CFD"/>
    <w:rsid w:val="0052009F"/>
    <w:rsid w:val="00520317"/>
    <w:rsid w:val="0052348A"/>
    <w:rsid w:val="005269B6"/>
    <w:rsid w:val="00526D90"/>
    <w:rsid w:val="005271BE"/>
    <w:rsid w:val="00527667"/>
    <w:rsid w:val="0052777E"/>
    <w:rsid w:val="00527947"/>
    <w:rsid w:val="00527E99"/>
    <w:rsid w:val="00527EA3"/>
    <w:rsid w:val="0053140C"/>
    <w:rsid w:val="005333DB"/>
    <w:rsid w:val="0053434E"/>
    <w:rsid w:val="00534380"/>
    <w:rsid w:val="00534E89"/>
    <w:rsid w:val="00535B7F"/>
    <w:rsid w:val="0053606C"/>
    <w:rsid w:val="005362DD"/>
    <w:rsid w:val="00541D4A"/>
    <w:rsid w:val="00541EA3"/>
    <w:rsid w:val="005428BC"/>
    <w:rsid w:val="00543D3B"/>
    <w:rsid w:val="00546425"/>
    <w:rsid w:val="00546C1B"/>
    <w:rsid w:val="00547F79"/>
    <w:rsid w:val="005504D2"/>
    <w:rsid w:val="0055139C"/>
    <w:rsid w:val="00551639"/>
    <w:rsid w:val="005522BF"/>
    <w:rsid w:val="005539EB"/>
    <w:rsid w:val="00553B83"/>
    <w:rsid w:val="0055416F"/>
    <w:rsid w:val="0055539B"/>
    <w:rsid w:val="00555839"/>
    <w:rsid w:val="00555883"/>
    <w:rsid w:val="005578A6"/>
    <w:rsid w:val="00560B47"/>
    <w:rsid w:val="00560EEA"/>
    <w:rsid w:val="00561864"/>
    <w:rsid w:val="00563071"/>
    <w:rsid w:val="00564248"/>
    <w:rsid w:val="005648D4"/>
    <w:rsid w:val="005658EE"/>
    <w:rsid w:val="00565AFF"/>
    <w:rsid w:val="00565D81"/>
    <w:rsid w:val="005666DE"/>
    <w:rsid w:val="005674CE"/>
    <w:rsid w:val="0057093F"/>
    <w:rsid w:val="0057119C"/>
    <w:rsid w:val="00571641"/>
    <w:rsid w:val="00571891"/>
    <w:rsid w:val="00573182"/>
    <w:rsid w:val="0057387D"/>
    <w:rsid w:val="005745E1"/>
    <w:rsid w:val="00575268"/>
    <w:rsid w:val="00576006"/>
    <w:rsid w:val="0057774D"/>
    <w:rsid w:val="00577AC7"/>
    <w:rsid w:val="00583E34"/>
    <w:rsid w:val="00584559"/>
    <w:rsid w:val="0058529D"/>
    <w:rsid w:val="00585C08"/>
    <w:rsid w:val="005871BB"/>
    <w:rsid w:val="00591039"/>
    <w:rsid w:val="00592665"/>
    <w:rsid w:val="0059351F"/>
    <w:rsid w:val="00594D04"/>
    <w:rsid w:val="0059536B"/>
    <w:rsid w:val="005963B9"/>
    <w:rsid w:val="00596779"/>
    <w:rsid w:val="00596E75"/>
    <w:rsid w:val="005A2579"/>
    <w:rsid w:val="005A365E"/>
    <w:rsid w:val="005A4852"/>
    <w:rsid w:val="005A498C"/>
    <w:rsid w:val="005B3B02"/>
    <w:rsid w:val="005B3CAC"/>
    <w:rsid w:val="005B4C33"/>
    <w:rsid w:val="005B56B3"/>
    <w:rsid w:val="005B5CB6"/>
    <w:rsid w:val="005C0F6A"/>
    <w:rsid w:val="005C39FA"/>
    <w:rsid w:val="005C5A47"/>
    <w:rsid w:val="005C680B"/>
    <w:rsid w:val="005C6B28"/>
    <w:rsid w:val="005C6DBE"/>
    <w:rsid w:val="005C756A"/>
    <w:rsid w:val="005C788F"/>
    <w:rsid w:val="005C7D5C"/>
    <w:rsid w:val="005D0401"/>
    <w:rsid w:val="005D0A01"/>
    <w:rsid w:val="005D1BF7"/>
    <w:rsid w:val="005D256F"/>
    <w:rsid w:val="005D2B69"/>
    <w:rsid w:val="005D3D4D"/>
    <w:rsid w:val="005D4264"/>
    <w:rsid w:val="005D4820"/>
    <w:rsid w:val="005D4A6B"/>
    <w:rsid w:val="005D6DF2"/>
    <w:rsid w:val="005D7CA6"/>
    <w:rsid w:val="005E0228"/>
    <w:rsid w:val="005E1575"/>
    <w:rsid w:val="005E236E"/>
    <w:rsid w:val="005E45DD"/>
    <w:rsid w:val="005E5928"/>
    <w:rsid w:val="005E633F"/>
    <w:rsid w:val="005E6A2F"/>
    <w:rsid w:val="005E73D4"/>
    <w:rsid w:val="005F1614"/>
    <w:rsid w:val="005F20EF"/>
    <w:rsid w:val="005F2D50"/>
    <w:rsid w:val="005F3BEA"/>
    <w:rsid w:val="005F6585"/>
    <w:rsid w:val="005F6FC2"/>
    <w:rsid w:val="0060028E"/>
    <w:rsid w:val="00600A9F"/>
    <w:rsid w:val="006015B9"/>
    <w:rsid w:val="00601EEC"/>
    <w:rsid w:val="00604235"/>
    <w:rsid w:val="00604CF1"/>
    <w:rsid w:val="0060514A"/>
    <w:rsid w:val="00606977"/>
    <w:rsid w:val="0061023B"/>
    <w:rsid w:val="006105E2"/>
    <w:rsid w:val="00611C62"/>
    <w:rsid w:val="00612480"/>
    <w:rsid w:val="00613092"/>
    <w:rsid w:val="00613421"/>
    <w:rsid w:val="00614EF6"/>
    <w:rsid w:val="00614FD5"/>
    <w:rsid w:val="0061596E"/>
    <w:rsid w:val="006169BF"/>
    <w:rsid w:val="006173E3"/>
    <w:rsid w:val="00617E54"/>
    <w:rsid w:val="006210D9"/>
    <w:rsid w:val="00623091"/>
    <w:rsid w:val="0062318B"/>
    <w:rsid w:val="00623484"/>
    <w:rsid w:val="00624317"/>
    <w:rsid w:val="00624D38"/>
    <w:rsid w:val="00624D92"/>
    <w:rsid w:val="0062526A"/>
    <w:rsid w:val="00627345"/>
    <w:rsid w:val="006279BE"/>
    <w:rsid w:val="00630876"/>
    <w:rsid w:val="006308B0"/>
    <w:rsid w:val="0063178C"/>
    <w:rsid w:val="00632967"/>
    <w:rsid w:val="006334C8"/>
    <w:rsid w:val="00635690"/>
    <w:rsid w:val="00636916"/>
    <w:rsid w:val="006375FF"/>
    <w:rsid w:val="00637F31"/>
    <w:rsid w:val="00643F5D"/>
    <w:rsid w:val="00645995"/>
    <w:rsid w:val="00645E1B"/>
    <w:rsid w:val="00647256"/>
    <w:rsid w:val="0065013B"/>
    <w:rsid w:val="0065021D"/>
    <w:rsid w:val="006505B8"/>
    <w:rsid w:val="006505D9"/>
    <w:rsid w:val="006510C0"/>
    <w:rsid w:val="00651FAE"/>
    <w:rsid w:val="00653117"/>
    <w:rsid w:val="0065408C"/>
    <w:rsid w:val="00654154"/>
    <w:rsid w:val="00655F13"/>
    <w:rsid w:val="00657E57"/>
    <w:rsid w:val="00657F4D"/>
    <w:rsid w:val="00661069"/>
    <w:rsid w:val="00661738"/>
    <w:rsid w:val="00661D3E"/>
    <w:rsid w:val="00662777"/>
    <w:rsid w:val="006628C7"/>
    <w:rsid w:val="00663BBC"/>
    <w:rsid w:val="00663D4D"/>
    <w:rsid w:val="006651F2"/>
    <w:rsid w:val="00666C80"/>
    <w:rsid w:val="006674E9"/>
    <w:rsid w:val="00667F1C"/>
    <w:rsid w:val="00670910"/>
    <w:rsid w:val="00670A65"/>
    <w:rsid w:val="00671200"/>
    <w:rsid w:val="006712C2"/>
    <w:rsid w:val="00672939"/>
    <w:rsid w:val="0067323A"/>
    <w:rsid w:val="006761A0"/>
    <w:rsid w:val="006766D9"/>
    <w:rsid w:val="006768CC"/>
    <w:rsid w:val="00677DA4"/>
    <w:rsid w:val="00682B55"/>
    <w:rsid w:val="006836CF"/>
    <w:rsid w:val="00683DCA"/>
    <w:rsid w:val="006842F1"/>
    <w:rsid w:val="00684E5E"/>
    <w:rsid w:val="00686035"/>
    <w:rsid w:val="0068665C"/>
    <w:rsid w:val="006873E4"/>
    <w:rsid w:val="00687F02"/>
    <w:rsid w:val="00690129"/>
    <w:rsid w:val="00691722"/>
    <w:rsid w:val="00691F0D"/>
    <w:rsid w:val="00691F9C"/>
    <w:rsid w:val="00693CFA"/>
    <w:rsid w:val="00694A21"/>
    <w:rsid w:val="00695434"/>
    <w:rsid w:val="006965B0"/>
    <w:rsid w:val="006968F1"/>
    <w:rsid w:val="0069690F"/>
    <w:rsid w:val="006A1956"/>
    <w:rsid w:val="006A22CE"/>
    <w:rsid w:val="006A253C"/>
    <w:rsid w:val="006A2AE5"/>
    <w:rsid w:val="006A2F84"/>
    <w:rsid w:val="006A39E9"/>
    <w:rsid w:val="006A4B85"/>
    <w:rsid w:val="006A4C9F"/>
    <w:rsid w:val="006A6FAC"/>
    <w:rsid w:val="006A73CA"/>
    <w:rsid w:val="006A7C4A"/>
    <w:rsid w:val="006B113A"/>
    <w:rsid w:val="006B1F26"/>
    <w:rsid w:val="006B254E"/>
    <w:rsid w:val="006B272B"/>
    <w:rsid w:val="006B480F"/>
    <w:rsid w:val="006B4AB7"/>
    <w:rsid w:val="006B536A"/>
    <w:rsid w:val="006B577D"/>
    <w:rsid w:val="006B6471"/>
    <w:rsid w:val="006B6AD7"/>
    <w:rsid w:val="006B6B70"/>
    <w:rsid w:val="006B716F"/>
    <w:rsid w:val="006C1C59"/>
    <w:rsid w:val="006C2267"/>
    <w:rsid w:val="006C241B"/>
    <w:rsid w:val="006C3156"/>
    <w:rsid w:val="006C549D"/>
    <w:rsid w:val="006C5BFD"/>
    <w:rsid w:val="006C6C2C"/>
    <w:rsid w:val="006C6CB5"/>
    <w:rsid w:val="006C7B91"/>
    <w:rsid w:val="006D1090"/>
    <w:rsid w:val="006D2EA5"/>
    <w:rsid w:val="006D3338"/>
    <w:rsid w:val="006D61EC"/>
    <w:rsid w:val="006D6D4D"/>
    <w:rsid w:val="006E0BDC"/>
    <w:rsid w:val="006E1A7C"/>
    <w:rsid w:val="006E23A2"/>
    <w:rsid w:val="006E35C2"/>
    <w:rsid w:val="006E5673"/>
    <w:rsid w:val="006E60A1"/>
    <w:rsid w:val="006E72BF"/>
    <w:rsid w:val="006E75B1"/>
    <w:rsid w:val="006F16E5"/>
    <w:rsid w:val="006F1755"/>
    <w:rsid w:val="006F2603"/>
    <w:rsid w:val="006F3EC8"/>
    <w:rsid w:val="006F4620"/>
    <w:rsid w:val="006F4AAE"/>
    <w:rsid w:val="006F4C94"/>
    <w:rsid w:val="006F4F8E"/>
    <w:rsid w:val="006F52F0"/>
    <w:rsid w:val="006F6CE7"/>
    <w:rsid w:val="006F78BC"/>
    <w:rsid w:val="006F7D04"/>
    <w:rsid w:val="007000EC"/>
    <w:rsid w:val="007010DB"/>
    <w:rsid w:val="007010E9"/>
    <w:rsid w:val="007015E1"/>
    <w:rsid w:val="00701955"/>
    <w:rsid w:val="00703390"/>
    <w:rsid w:val="00703C02"/>
    <w:rsid w:val="0070402A"/>
    <w:rsid w:val="007043CC"/>
    <w:rsid w:val="00704B9A"/>
    <w:rsid w:val="0070597B"/>
    <w:rsid w:val="00705A54"/>
    <w:rsid w:val="00705F04"/>
    <w:rsid w:val="007063E7"/>
    <w:rsid w:val="00706BA3"/>
    <w:rsid w:val="00710B45"/>
    <w:rsid w:val="00710D7E"/>
    <w:rsid w:val="00711BC6"/>
    <w:rsid w:val="007131B5"/>
    <w:rsid w:val="00713A9B"/>
    <w:rsid w:val="007152B9"/>
    <w:rsid w:val="0071612C"/>
    <w:rsid w:val="00716DB1"/>
    <w:rsid w:val="00720F7F"/>
    <w:rsid w:val="00721550"/>
    <w:rsid w:val="0072278D"/>
    <w:rsid w:val="007227ED"/>
    <w:rsid w:val="0072366B"/>
    <w:rsid w:val="007236DE"/>
    <w:rsid w:val="00724573"/>
    <w:rsid w:val="00725D1A"/>
    <w:rsid w:val="00725F9F"/>
    <w:rsid w:val="007263BA"/>
    <w:rsid w:val="00726424"/>
    <w:rsid w:val="00727212"/>
    <w:rsid w:val="007301F0"/>
    <w:rsid w:val="00730EE5"/>
    <w:rsid w:val="00731746"/>
    <w:rsid w:val="00733A5E"/>
    <w:rsid w:val="0073476A"/>
    <w:rsid w:val="007347C8"/>
    <w:rsid w:val="007371A0"/>
    <w:rsid w:val="007372E4"/>
    <w:rsid w:val="00740228"/>
    <w:rsid w:val="00740EEF"/>
    <w:rsid w:val="00742604"/>
    <w:rsid w:val="00742D2E"/>
    <w:rsid w:val="007430A9"/>
    <w:rsid w:val="00743A34"/>
    <w:rsid w:val="00744A8B"/>
    <w:rsid w:val="00746A92"/>
    <w:rsid w:val="007477C1"/>
    <w:rsid w:val="007479C8"/>
    <w:rsid w:val="007538D9"/>
    <w:rsid w:val="00753EF1"/>
    <w:rsid w:val="0075400B"/>
    <w:rsid w:val="00755067"/>
    <w:rsid w:val="0075517C"/>
    <w:rsid w:val="007561FF"/>
    <w:rsid w:val="0075670D"/>
    <w:rsid w:val="00756F1F"/>
    <w:rsid w:val="00757054"/>
    <w:rsid w:val="0076015A"/>
    <w:rsid w:val="00760324"/>
    <w:rsid w:val="00762A1F"/>
    <w:rsid w:val="0076369C"/>
    <w:rsid w:val="00765DF1"/>
    <w:rsid w:val="0077224F"/>
    <w:rsid w:val="00772731"/>
    <w:rsid w:val="00774758"/>
    <w:rsid w:val="00775B4B"/>
    <w:rsid w:val="007800CE"/>
    <w:rsid w:val="00780E34"/>
    <w:rsid w:val="0078299C"/>
    <w:rsid w:val="00782C52"/>
    <w:rsid w:val="00782C53"/>
    <w:rsid w:val="00783506"/>
    <w:rsid w:val="007840C3"/>
    <w:rsid w:val="00786661"/>
    <w:rsid w:val="00786AA2"/>
    <w:rsid w:val="007917A3"/>
    <w:rsid w:val="0079267F"/>
    <w:rsid w:val="00793D0F"/>
    <w:rsid w:val="00796896"/>
    <w:rsid w:val="00797511"/>
    <w:rsid w:val="007A0AF0"/>
    <w:rsid w:val="007A28B8"/>
    <w:rsid w:val="007A33F4"/>
    <w:rsid w:val="007A3534"/>
    <w:rsid w:val="007A65D2"/>
    <w:rsid w:val="007A6FEB"/>
    <w:rsid w:val="007B0400"/>
    <w:rsid w:val="007B08FC"/>
    <w:rsid w:val="007B1075"/>
    <w:rsid w:val="007B2213"/>
    <w:rsid w:val="007B4DF0"/>
    <w:rsid w:val="007B57EF"/>
    <w:rsid w:val="007B5B2C"/>
    <w:rsid w:val="007B7948"/>
    <w:rsid w:val="007C031E"/>
    <w:rsid w:val="007C0B62"/>
    <w:rsid w:val="007C0E2D"/>
    <w:rsid w:val="007C15A1"/>
    <w:rsid w:val="007C18F3"/>
    <w:rsid w:val="007C1B2C"/>
    <w:rsid w:val="007C2522"/>
    <w:rsid w:val="007C32EE"/>
    <w:rsid w:val="007C3472"/>
    <w:rsid w:val="007C3FE1"/>
    <w:rsid w:val="007C45E0"/>
    <w:rsid w:val="007C462E"/>
    <w:rsid w:val="007C6114"/>
    <w:rsid w:val="007C77EA"/>
    <w:rsid w:val="007C7975"/>
    <w:rsid w:val="007C7EE5"/>
    <w:rsid w:val="007D0039"/>
    <w:rsid w:val="007D299D"/>
    <w:rsid w:val="007D330F"/>
    <w:rsid w:val="007D45B3"/>
    <w:rsid w:val="007D5429"/>
    <w:rsid w:val="007D57A5"/>
    <w:rsid w:val="007D7B56"/>
    <w:rsid w:val="007E0E0D"/>
    <w:rsid w:val="007E13BB"/>
    <w:rsid w:val="007E15D1"/>
    <w:rsid w:val="007E179C"/>
    <w:rsid w:val="007E3230"/>
    <w:rsid w:val="007E452A"/>
    <w:rsid w:val="007E4A93"/>
    <w:rsid w:val="007E7E4B"/>
    <w:rsid w:val="007F0050"/>
    <w:rsid w:val="007F01B1"/>
    <w:rsid w:val="007F0734"/>
    <w:rsid w:val="007F1F69"/>
    <w:rsid w:val="007F2DFF"/>
    <w:rsid w:val="007F4249"/>
    <w:rsid w:val="007F4EDD"/>
    <w:rsid w:val="007F5BE9"/>
    <w:rsid w:val="007F79CB"/>
    <w:rsid w:val="007F79FE"/>
    <w:rsid w:val="008005E5"/>
    <w:rsid w:val="008006A6"/>
    <w:rsid w:val="008009A5"/>
    <w:rsid w:val="00802509"/>
    <w:rsid w:val="00803DB0"/>
    <w:rsid w:val="00803E48"/>
    <w:rsid w:val="008053C7"/>
    <w:rsid w:val="00805C7C"/>
    <w:rsid w:val="008069C5"/>
    <w:rsid w:val="00806AAA"/>
    <w:rsid w:val="00806B64"/>
    <w:rsid w:val="00806E89"/>
    <w:rsid w:val="00812E9C"/>
    <w:rsid w:val="0081344D"/>
    <w:rsid w:val="008138A3"/>
    <w:rsid w:val="00813E14"/>
    <w:rsid w:val="0081603C"/>
    <w:rsid w:val="0081791E"/>
    <w:rsid w:val="008202E8"/>
    <w:rsid w:val="00820526"/>
    <w:rsid w:val="00820A63"/>
    <w:rsid w:val="00821EBF"/>
    <w:rsid w:val="008242C8"/>
    <w:rsid w:val="0082491B"/>
    <w:rsid w:val="00824FC6"/>
    <w:rsid w:val="008258FC"/>
    <w:rsid w:val="0083059F"/>
    <w:rsid w:val="0083081E"/>
    <w:rsid w:val="0083087B"/>
    <w:rsid w:val="00830FDF"/>
    <w:rsid w:val="008318D0"/>
    <w:rsid w:val="00833152"/>
    <w:rsid w:val="008340B3"/>
    <w:rsid w:val="00835567"/>
    <w:rsid w:val="008356B1"/>
    <w:rsid w:val="00836490"/>
    <w:rsid w:val="0084095D"/>
    <w:rsid w:val="00840D76"/>
    <w:rsid w:val="00843FC5"/>
    <w:rsid w:val="0084448E"/>
    <w:rsid w:val="00844B1A"/>
    <w:rsid w:val="008451FE"/>
    <w:rsid w:val="00845405"/>
    <w:rsid w:val="00846902"/>
    <w:rsid w:val="008469D1"/>
    <w:rsid w:val="00846D1A"/>
    <w:rsid w:val="00847A93"/>
    <w:rsid w:val="00847E50"/>
    <w:rsid w:val="00847EBC"/>
    <w:rsid w:val="0085000D"/>
    <w:rsid w:val="00850A53"/>
    <w:rsid w:val="00851300"/>
    <w:rsid w:val="00851E2D"/>
    <w:rsid w:val="00853BF1"/>
    <w:rsid w:val="008545F9"/>
    <w:rsid w:val="008548C1"/>
    <w:rsid w:val="00854BED"/>
    <w:rsid w:val="0085588F"/>
    <w:rsid w:val="008566A3"/>
    <w:rsid w:val="00856C98"/>
    <w:rsid w:val="00857A02"/>
    <w:rsid w:val="00857D28"/>
    <w:rsid w:val="00860535"/>
    <w:rsid w:val="00863152"/>
    <w:rsid w:val="00863812"/>
    <w:rsid w:val="008647B8"/>
    <w:rsid w:val="008655D4"/>
    <w:rsid w:val="0086612B"/>
    <w:rsid w:val="00866173"/>
    <w:rsid w:val="00866C81"/>
    <w:rsid w:val="00871F71"/>
    <w:rsid w:val="00873045"/>
    <w:rsid w:val="00874F8C"/>
    <w:rsid w:val="008753D0"/>
    <w:rsid w:val="008775D1"/>
    <w:rsid w:val="00882253"/>
    <w:rsid w:val="00883B5C"/>
    <w:rsid w:val="00886567"/>
    <w:rsid w:val="00894165"/>
    <w:rsid w:val="008955E5"/>
    <w:rsid w:val="00896583"/>
    <w:rsid w:val="00896DA0"/>
    <w:rsid w:val="00896FCB"/>
    <w:rsid w:val="008971FE"/>
    <w:rsid w:val="00897B37"/>
    <w:rsid w:val="008A0D5C"/>
    <w:rsid w:val="008A1D3F"/>
    <w:rsid w:val="008A31E0"/>
    <w:rsid w:val="008A5620"/>
    <w:rsid w:val="008A5C44"/>
    <w:rsid w:val="008A5F43"/>
    <w:rsid w:val="008B0017"/>
    <w:rsid w:val="008B0B27"/>
    <w:rsid w:val="008B12F1"/>
    <w:rsid w:val="008B240F"/>
    <w:rsid w:val="008B2DDB"/>
    <w:rsid w:val="008B3498"/>
    <w:rsid w:val="008B47EF"/>
    <w:rsid w:val="008B5965"/>
    <w:rsid w:val="008C1A71"/>
    <w:rsid w:val="008C29B5"/>
    <w:rsid w:val="008C5A35"/>
    <w:rsid w:val="008C6339"/>
    <w:rsid w:val="008C6FE5"/>
    <w:rsid w:val="008D095E"/>
    <w:rsid w:val="008D0CCF"/>
    <w:rsid w:val="008D0D3D"/>
    <w:rsid w:val="008D2B3C"/>
    <w:rsid w:val="008D4F9E"/>
    <w:rsid w:val="008D5094"/>
    <w:rsid w:val="008D5733"/>
    <w:rsid w:val="008D5D5D"/>
    <w:rsid w:val="008D6615"/>
    <w:rsid w:val="008D7911"/>
    <w:rsid w:val="008E33BE"/>
    <w:rsid w:val="008E35AA"/>
    <w:rsid w:val="008E4192"/>
    <w:rsid w:val="008E4F3D"/>
    <w:rsid w:val="008E61AF"/>
    <w:rsid w:val="008E6FFC"/>
    <w:rsid w:val="008F0E4E"/>
    <w:rsid w:val="008F128F"/>
    <w:rsid w:val="008F665E"/>
    <w:rsid w:val="008F6AD3"/>
    <w:rsid w:val="008F71A7"/>
    <w:rsid w:val="00900CCB"/>
    <w:rsid w:val="00901AB1"/>
    <w:rsid w:val="00901F3D"/>
    <w:rsid w:val="00903D8F"/>
    <w:rsid w:val="00904B85"/>
    <w:rsid w:val="00906205"/>
    <w:rsid w:val="00913572"/>
    <w:rsid w:val="00913D06"/>
    <w:rsid w:val="00922592"/>
    <w:rsid w:val="00923E00"/>
    <w:rsid w:val="00924187"/>
    <w:rsid w:val="00924954"/>
    <w:rsid w:val="00925FBB"/>
    <w:rsid w:val="00926637"/>
    <w:rsid w:val="009275E5"/>
    <w:rsid w:val="00927A4C"/>
    <w:rsid w:val="0093174B"/>
    <w:rsid w:val="009329C3"/>
    <w:rsid w:val="00933A5B"/>
    <w:rsid w:val="009341F3"/>
    <w:rsid w:val="00935AA7"/>
    <w:rsid w:val="009362BA"/>
    <w:rsid w:val="00936709"/>
    <w:rsid w:val="00936E8C"/>
    <w:rsid w:val="00937922"/>
    <w:rsid w:val="0094165A"/>
    <w:rsid w:val="0094301B"/>
    <w:rsid w:val="009453A8"/>
    <w:rsid w:val="0094776D"/>
    <w:rsid w:val="00950826"/>
    <w:rsid w:val="00950C7D"/>
    <w:rsid w:val="00951361"/>
    <w:rsid w:val="00951E09"/>
    <w:rsid w:val="009520DE"/>
    <w:rsid w:val="00952120"/>
    <w:rsid w:val="0095232A"/>
    <w:rsid w:val="00953100"/>
    <w:rsid w:val="009535D9"/>
    <w:rsid w:val="00954877"/>
    <w:rsid w:val="00955AD4"/>
    <w:rsid w:val="0095696E"/>
    <w:rsid w:val="0095725D"/>
    <w:rsid w:val="0095767A"/>
    <w:rsid w:val="00960508"/>
    <w:rsid w:val="00960C32"/>
    <w:rsid w:val="0096113B"/>
    <w:rsid w:val="00961A77"/>
    <w:rsid w:val="009624F1"/>
    <w:rsid w:val="00963A2C"/>
    <w:rsid w:val="00964755"/>
    <w:rsid w:val="00964796"/>
    <w:rsid w:val="0096482E"/>
    <w:rsid w:val="00964C1A"/>
    <w:rsid w:val="009659DC"/>
    <w:rsid w:val="00965D85"/>
    <w:rsid w:val="00966575"/>
    <w:rsid w:val="00967265"/>
    <w:rsid w:val="0097055C"/>
    <w:rsid w:val="0097113A"/>
    <w:rsid w:val="009725AE"/>
    <w:rsid w:val="009739DA"/>
    <w:rsid w:val="00973AEB"/>
    <w:rsid w:val="00975294"/>
    <w:rsid w:val="0097597C"/>
    <w:rsid w:val="009761A9"/>
    <w:rsid w:val="00976558"/>
    <w:rsid w:val="009774EA"/>
    <w:rsid w:val="009779CF"/>
    <w:rsid w:val="00980453"/>
    <w:rsid w:val="00982048"/>
    <w:rsid w:val="009823FC"/>
    <w:rsid w:val="00982F20"/>
    <w:rsid w:val="00983425"/>
    <w:rsid w:val="009836EA"/>
    <w:rsid w:val="00983D1C"/>
    <w:rsid w:val="009845FD"/>
    <w:rsid w:val="00984C6A"/>
    <w:rsid w:val="00985327"/>
    <w:rsid w:val="009853B0"/>
    <w:rsid w:val="00985412"/>
    <w:rsid w:val="009864AD"/>
    <w:rsid w:val="009864FB"/>
    <w:rsid w:val="00986953"/>
    <w:rsid w:val="00986D75"/>
    <w:rsid w:val="00990243"/>
    <w:rsid w:val="009903F8"/>
    <w:rsid w:val="00990E86"/>
    <w:rsid w:val="00990EF8"/>
    <w:rsid w:val="00991092"/>
    <w:rsid w:val="00991EAC"/>
    <w:rsid w:val="00991EE1"/>
    <w:rsid w:val="00992067"/>
    <w:rsid w:val="0099245A"/>
    <w:rsid w:val="00993B67"/>
    <w:rsid w:val="00993DA3"/>
    <w:rsid w:val="0099522F"/>
    <w:rsid w:val="009957C2"/>
    <w:rsid w:val="00995873"/>
    <w:rsid w:val="00995E8B"/>
    <w:rsid w:val="00996D63"/>
    <w:rsid w:val="009A059E"/>
    <w:rsid w:val="009A1EEE"/>
    <w:rsid w:val="009A2065"/>
    <w:rsid w:val="009A39FC"/>
    <w:rsid w:val="009A4DB0"/>
    <w:rsid w:val="009A5474"/>
    <w:rsid w:val="009A631D"/>
    <w:rsid w:val="009A6975"/>
    <w:rsid w:val="009A76E1"/>
    <w:rsid w:val="009B0800"/>
    <w:rsid w:val="009B3068"/>
    <w:rsid w:val="009B401C"/>
    <w:rsid w:val="009B421D"/>
    <w:rsid w:val="009B4255"/>
    <w:rsid w:val="009B5C68"/>
    <w:rsid w:val="009B5F0A"/>
    <w:rsid w:val="009B665B"/>
    <w:rsid w:val="009B6696"/>
    <w:rsid w:val="009B6F1E"/>
    <w:rsid w:val="009B7A7D"/>
    <w:rsid w:val="009C05DF"/>
    <w:rsid w:val="009C2BDA"/>
    <w:rsid w:val="009C324A"/>
    <w:rsid w:val="009C59E0"/>
    <w:rsid w:val="009C6190"/>
    <w:rsid w:val="009D0375"/>
    <w:rsid w:val="009D08A2"/>
    <w:rsid w:val="009D0900"/>
    <w:rsid w:val="009D0D69"/>
    <w:rsid w:val="009D1675"/>
    <w:rsid w:val="009D27F6"/>
    <w:rsid w:val="009D2A9F"/>
    <w:rsid w:val="009D2DFB"/>
    <w:rsid w:val="009D34FB"/>
    <w:rsid w:val="009D3758"/>
    <w:rsid w:val="009D3DD6"/>
    <w:rsid w:val="009D5F8A"/>
    <w:rsid w:val="009D6A56"/>
    <w:rsid w:val="009D7806"/>
    <w:rsid w:val="009D7F1A"/>
    <w:rsid w:val="009E04C1"/>
    <w:rsid w:val="009E12B3"/>
    <w:rsid w:val="009E1737"/>
    <w:rsid w:val="009E214A"/>
    <w:rsid w:val="009E36ED"/>
    <w:rsid w:val="009E415D"/>
    <w:rsid w:val="009E4689"/>
    <w:rsid w:val="009E557D"/>
    <w:rsid w:val="009E5756"/>
    <w:rsid w:val="009E7511"/>
    <w:rsid w:val="009E789B"/>
    <w:rsid w:val="009E7C2C"/>
    <w:rsid w:val="009F03A0"/>
    <w:rsid w:val="009F0C49"/>
    <w:rsid w:val="009F1F4E"/>
    <w:rsid w:val="009F2198"/>
    <w:rsid w:val="009F2A42"/>
    <w:rsid w:val="009F2B0D"/>
    <w:rsid w:val="009F4608"/>
    <w:rsid w:val="009F53CB"/>
    <w:rsid w:val="009F7070"/>
    <w:rsid w:val="00A0010D"/>
    <w:rsid w:val="00A01B44"/>
    <w:rsid w:val="00A01C87"/>
    <w:rsid w:val="00A02298"/>
    <w:rsid w:val="00A0282E"/>
    <w:rsid w:val="00A034AD"/>
    <w:rsid w:val="00A03CF6"/>
    <w:rsid w:val="00A04B3F"/>
    <w:rsid w:val="00A04E85"/>
    <w:rsid w:val="00A05626"/>
    <w:rsid w:val="00A05AD9"/>
    <w:rsid w:val="00A05ADC"/>
    <w:rsid w:val="00A06D2B"/>
    <w:rsid w:val="00A1048A"/>
    <w:rsid w:val="00A11CF7"/>
    <w:rsid w:val="00A12E5F"/>
    <w:rsid w:val="00A14BA5"/>
    <w:rsid w:val="00A15DBF"/>
    <w:rsid w:val="00A162E8"/>
    <w:rsid w:val="00A17D0A"/>
    <w:rsid w:val="00A17FBF"/>
    <w:rsid w:val="00A22CA7"/>
    <w:rsid w:val="00A23A50"/>
    <w:rsid w:val="00A23AFA"/>
    <w:rsid w:val="00A24E15"/>
    <w:rsid w:val="00A25335"/>
    <w:rsid w:val="00A26753"/>
    <w:rsid w:val="00A26C4B"/>
    <w:rsid w:val="00A26F55"/>
    <w:rsid w:val="00A27025"/>
    <w:rsid w:val="00A2779C"/>
    <w:rsid w:val="00A30709"/>
    <w:rsid w:val="00A30746"/>
    <w:rsid w:val="00A32D63"/>
    <w:rsid w:val="00A3339E"/>
    <w:rsid w:val="00A3403E"/>
    <w:rsid w:val="00A34780"/>
    <w:rsid w:val="00A35008"/>
    <w:rsid w:val="00A35103"/>
    <w:rsid w:val="00A36615"/>
    <w:rsid w:val="00A36BB8"/>
    <w:rsid w:val="00A36DF2"/>
    <w:rsid w:val="00A3701C"/>
    <w:rsid w:val="00A371B4"/>
    <w:rsid w:val="00A40163"/>
    <w:rsid w:val="00A41DD8"/>
    <w:rsid w:val="00A41FE3"/>
    <w:rsid w:val="00A436E7"/>
    <w:rsid w:val="00A43999"/>
    <w:rsid w:val="00A4526A"/>
    <w:rsid w:val="00A476BD"/>
    <w:rsid w:val="00A47795"/>
    <w:rsid w:val="00A510DE"/>
    <w:rsid w:val="00A520C2"/>
    <w:rsid w:val="00A53296"/>
    <w:rsid w:val="00A53B8A"/>
    <w:rsid w:val="00A57371"/>
    <w:rsid w:val="00A57687"/>
    <w:rsid w:val="00A5775D"/>
    <w:rsid w:val="00A630E8"/>
    <w:rsid w:val="00A634B6"/>
    <w:rsid w:val="00A678ED"/>
    <w:rsid w:val="00A70357"/>
    <w:rsid w:val="00A7322A"/>
    <w:rsid w:val="00A75ECE"/>
    <w:rsid w:val="00A763E9"/>
    <w:rsid w:val="00A802B9"/>
    <w:rsid w:val="00A80829"/>
    <w:rsid w:val="00A80D1C"/>
    <w:rsid w:val="00A8178B"/>
    <w:rsid w:val="00A824B5"/>
    <w:rsid w:val="00A828C7"/>
    <w:rsid w:val="00A8371C"/>
    <w:rsid w:val="00A8385A"/>
    <w:rsid w:val="00A85977"/>
    <w:rsid w:val="00A85E5C"/>
    <w:rsid w:val="00A860B2"/>
    <w:rsid w:val="00A86E70"/>
    <w:rsid w:val="00A87ECA"/>
    <w:rsid w:val="00A91B6E"/>
    <w:rsid w:val="00A93099"/>
    <w:rsid w:val="00A93658"/>
    <w:rsid w:val="00A9412A"/>
    <w:rsid w:val="00A94EDB"/>
    <w:rsid w:val="00A956B5"/>
    <w:rsid w:val="00A95FE9"/>
    <w:rsid w:val="00AA0BEA"/>
    <w:rsid w:val="00AA1A2F"/>
    <w:rsid w:val="00AA1EF7"/>
    <w:rsid w:val="00AA1FCE"/>
    <w:rsid w:val="00AA20EE"/>
    <w:rsid w:val="00AA27E0"/>
    <w:rsid w:val="00AA3C59"/>
    <w:rsid w:val="00AA3D7B"/>
    <w:rsid w:val="00AA4140"/>
    <w:rsid w:val="00AA5868"/>
    <w:rsid w:val="00AB0989"/>
    <w:rsid w:val="00AB0A60"/>
    <w:rsid w:val="00AB0EF8"/>
    <w:rsid w:val="00AB1700"/>
    <w:rsid w:val="00AB261A"/>
    <w:rsid w:val="00AB2C8D"/>
    <w:rsid w:val="00AB30EA"/>
    <w:rsid w:val="00AB34D6"/>
    <w:rsid w:val="00AB3789"/>
    <w:rsid w:val="00AB3BE9"/>
    <w:rsid w:val="00AB548C"/>
    <w:rsid w:val="00AB5B7A"/>
    <w:rsid w:val="00AB5CE8"/>
    <w:rsid w:val="00AB6726"/>
    <w:rsid w:val="00AB711A"/>
    <w:rsid w:val="00AB72C5"/>
    <w:rsid w:val="00AC0248"/>
    <w:rsid w:val="00AC0AA1"/>
    <w:rsid w:val="00AC0E7F"/>
    <w:rsid w:val="00AC1A51"/>
    <w:rsid w:val="00AC1F40"/>
    <w:rsid w:val="00AC21ED"/>
    <w:rsid w:val="00AC3148"/>
    <w:rsid w:val="00AC3351"/>
    <w:rsid w:val="00AC3640"/>
    <w:rsid w:val="00AC414A"/>
    <w:rsid w:val="00AC429D"/>
    <w:rsid w:val="00AC4341"/>
    <w:rsid w:val="00AC4888"/>
    <w:rsid w:val="00AC4B1C"/>
    <w:rsid w:val="00AC6E17"/>
    <w:rsid w:val="00AC7D08"/>
    <w:rsid w:val="00AD0A04"/>
    <w:rsid w:val="00AD14F0"/>
    <w:rsid w:val="00AD1D02"/>
    <w:rsid w:val="00AD1D56"/>
    <w:rsid w:val="00AD2112"/>
    <w:rsid w:val="00AD2378"/>
    <w:rsid w:val="00AD3307"/>
    <w:rsid w:val="00AD4BB1"/>
    <w:rsid w:val="00AD4E7F"/>
    <w:rsid w:val="00AD642E"/>
    <w:rsid w:val="00AD70CC"/>
    <w:rsid w:val="00AE120F"/>
    <w:rsid w:val="00AE1F04"/>
    <w:rsid w:val="00AE224F"/>
    <w:rsid w:val="00AE26B2"/>
    <w:rsid w:val="00AE354B"/>
    <w:rsid w:val="00AE3D77"/>
    <w:rsid w:val="00AE4809"/>
    <w:rsid w:val="00AE67DE"/>
    <w:rsid w:val="00AE6D2E"/>
    <w:rsid w:val="00AE6E7C"/>
    <w:rsid w:val="00AE7995"/>
    <w:rsid w:val="00AF0E66"/>
    <w:rsid w:val="00AF5FA6"/>
    <w:rsid w:val="00AF6996"/>
    <w:rsid w:val="00AF79A5"/>
    <w:rsid w:val="00B009CD"/>
    <w:rsid w:val="00B00BED"/>
    <w:rsid w:val="00B02973"/>
    <w:rsid w:val="00B02E85"/>
    <w:rsid w:val="00B03512"/>
    <w:rsid w:val="00B04BF2"/>
    <w:rsid w:val="00B04D14"/>
    <w:rsid w:val="00B05ACB"/>
    <w:rsid w:val="00B06637"/>
    <w:rsid w:val="00B06D9F"/>
    <w:rsid w:val="00B07752"/>
    <w:rsid w:val="00B07EAF"/>
    <w:rsid w:val="00B11239"/>
    <w:rsid w:val="00B11E0F"/>
    <w:rsid w:val="00B125DA"/>
    <w:rsid w:val="00B136F4"/>
    <w:rsid w:val="00B141D9"/>
    <w:rsid w:val="00B151B5"/>
    <w:rsid w:val="00B15502"/>
    <w:rsid w:val="00B157FB"/>
    <w:rsid w:val="00B17479"/>
    <w:rsid w:val="00B178F5"/>
    <w:rsid w:val="00B1790E"/>
    <w:rsid w:val="00B2066E"/>
    <w:rsid w:val="00B20EFC"/>
    <w:rsid w:val="00B21F1D"/>
    <w:rsid w:val="00B22E78"/>
    <w:rsid w:val="00B22F76"/>
    <w:rsid w:val="00B23360"/>
    <w:rsid w:val="00B23790"/>
    <w:rsid w:val="00B24D81"/>
    <w:rsid w:val="00B2511C"/>
    <w:rsid w:val="00B27F74"/>
    <w:rsid w:val="00B301B6"/>
    <w:rsid w:val="00B30FB8"/>
    <w:rsid w:val="00B33240"/>
    <w:rsid w:val="00B33C1B"/>
    <w:rsid w:val="00B34AB4"/>
    <w:rsid w:val="00B36E06"/>
    <w:rsid w:val="00B37FE7"/>
    <w:rsid w:val="00B41730"/>
    <w:rsid w:val="00B44A2F"/>
    <w:rsid w:val="00B45FD1"/>
    <w:rsid w:val="00B46F5D"/>
    <w:rsid w:val="00B4779A"/>
    <w:rsid w:val="00B50425"/>
    <w:rsid w:val="00B51431"/>
    <w:rsid w:val="00B51569"/>
    <w:rsid w:val="00B51A3E"/>
    <w:rsid w:val="00B51A58"/>
    <w:rsid w:val="00B5390D"/>
    <w:rsid w:val="00B54336"/>
    <w:rsid w:val="00B54ABB"/>
    <w:rsid w:val="00B55758"/>
    <w:rsid w:val="00B55942"/>
    <w:rsid w:val="00B563A9"/>
    <w:rsid w:val="00B56835"/>
    <w:rsid w:val="00B5687E"/>
    <w:rsid w:val="00B573E6"/>
    <w:rsid w:val="00B61D5E"/>
    <w:rsid w:val="00B62FBC"/>
    <w:rsid w:val="00B64BA0"/>
    <w:rsid w:val="00B6598E"/>
    <w:rsid w:val="00B65BE0"/>
    <w:rsid w:val="00B65F16"/>
    <w:rsid w:val="00B66D02"/>
    <w:rsid w:val="00B67272"/>
    <w:rsid w:val="00B73200"/>
    <w:rsid w:val="00B73655"/>
    <w:rsid w:val="00B7401C"/>
    <w:rsid w:val="00B7445E"/>
    <w:rsid w:val="00B76ACD"/>
    <w:rsid w:val="00B805E2"/>
    <w:rsid w:val="00B82C1D"/>
    <w:rsid w:val="00B83316"/>
    <w:rsid w:val="00B84088"/>
    <w:rsid w:val="00B8443C"/>
    <w:rsid w:val="00B84517"/>
    <w:rsid w:val="00B84DE6"/>
    <w:rsid w:val="00B86430"/>
    <w:rsid w:val="00B9058F"/>
    <w:rsid w:val="00B91B7E"/>
    <w:rsid w:val="00B930AF"/>
    <w:rsid w:val="00B93757"/>
    <w:rsid w:val="00B95097"/>
    <w:rsid w:val="00B95AB3"/>
    <w:rsid w:val="00B96048"/>
    <w:rsid w:val="00B9647B"/>
    <w:rsid w:val="00B96AF7"/>
    <w:rsid w:val="00B973E5"/>
    <w:rsid w:val="00BA0465"/>
    <w:rsid w:val="00BA099B"/>
    <w:rsid w:val="00BA099F"/>
    <w:rsid w:val="00BA1D3A"/>
    <w:rsid w:val="00BA1E31"/>
    <w:rsid w:val="00BA2079"/>
    <w:rsid w:val="00BA2DD4"/>
    <w:rsid w:val="00BA370F"/>
    <w:rsid w:val="00BA38D5"/>
    <w:rsid w:val="00BA4010"/>
    <w:rsid w:val="00BA4772"/>
    <w:rsid w:val="00BA5C49"/>
    <w:rsid w:val="00BA61BE"/>
    <w:rsid w:val="00BA6DAF"/>
    <w:rsid w:val="00BA708A"/>
    <w:rsid w:val="00BB004E"/>
    <w:rsid w:val="00BB12AE"/>
    <w:rsid w:val="00BB1831"/>
    <w:rsid w:val="00BB2348"/>
    <w:rsid w:val="00BB30DC"/>
    <w:rsid w:val="00BB3DB7"/>
    <w:rsid w:val="00BB617E"/>
    <w:rsid w:val="00BB6FB8"/>
    <w:rsid w:val="00BC0EE3"/>
    <w:rsid w:val="00BC2F24"/>
    <w:rsid w:val="00BC3525"/>
    <w:rsid w:val="00BC42F8"/>
    <w:rsid w:val="00BC4347"/>
    <w:rsid w:val="00BC623E"/>
    <w:rsid w:val="00BC6DCA"/>
    <w:rsid w:val="00BC78D1"/>
    <w:rsid w:val="00BD277A"/>
    <w:rsid w:val="00BD38D9"/>
    <w:rsid w:val="00BD3D4C"/>
    <w:rsid w:val="00BD3DA1"/>
    <w:rsid w:val="00BD444C"/>
    <w:rsid w:val="00BD451F"/>
    <w:rsid w:val="00BD6623"/>
    <w:rsid w:val="00BD6828"/>
    <w:rsid w:val="00BD6BD4"/>
    <w:rsid w:val="00BD72F1"/>
    <w:rsid w:val="00BD7886"/>
    <w:rsid w:val="00BD78E6"/>
    <w:rsid w:val="00BE0EF2"/>
    <w:rsid w:val="00BE17F2"/>
    <w:rsid w:val="00BE6D90"/>
    <w:rsid w:val="00BF130B"/>
    <w:rsid w:val="00BF1D01"/>
    <w:rsid w:val="00BF4BD4"/>
    <w:rsid w:val="00BF5AEC"/>
    <w:rsid w:val="00BF6A1E"/>
    <w:rsid w:val="00BF7B29"/>
    <w:rsid w:val="00C01D07"/>
    <w:rsid w:val="00C01DCE"/>
    <w:rsid w:val="00C01F59"/>
    <w:rsid w:val="00C0331C"/>
    <w:rsid w:val="00C0361E"/>
    <w:rsid w:val="00C060B0"/>
    <w:rsid w:val="00C0765A"/>
    <w:rsid w:val="00C10307"/>
    <w:rsid w:val="00C13B2A"/>
    <w:rsid w:val="00C146BD"/>
    <w:rsid w:val="00C14759"/>
    <w:rsid w:val="00C16027"/>
    <w:rsid w:val="00C170DF"/>
    <w:rsid w:val="00C17E95"/>
    <w:rsid w:val="00C223FA"/>
    <w:rsid w:val="00C226CB"/>
    <w:rsid w:val="00C22FDF"/>
    <w:rsid w:val="00C24520"/>
    <w:rsid w:val="00C24650"/>
    <w:rsid w:val="00C24FCA"/>
    <w:rsid w:val="00C25615"/>
    <w:rsid w:val="00C26A62"/>
    <w:rsid w:val="00C277D0"/>
    <w:rsid w:val="00C31130"/>
    <w:rsid w:val="00C31D2B"/>
    <w:rsid w:val="00C32B2A"/>
    <w:rsid w:val="00C332F9"/>
    <w:rsid w:val="00C3472E"/>
    <w:rsid w:val="00C42D4A"/>
    <w:rsid w:val="00C43AEF"/>
    <w:rsid w:val="00C43ED6"/>
    <w:rsid w:val="00C44418"/>
    <w:rsid w:val="00C45510"/>
    <w:rsid w:val="00C45650"/>
    <w:rsid w:val="00C46885"/>
    <w:rsid w:val="00C50025"/>
    <w:rsid w:val="00C53032"/>
    <w:rsid w:val="00C5345A"/>
    <w:rsid w:val="00C53979"/>
    <w:rsid w:val="00C54231"/>
    <w:rsid w:val="00C548CE"/>
    <w:rsid w:val="00C5657A"/>
    <w:rsid w:val="00C60B6F"/>
    <w:rsid w:val="00C60C2C"/>
    <w:rsid w:val="00C628CF"/>
    <w:rsid w:val="00C62F11"/>
    <w:rsid w:val="00C63154"/>
    <w:rsid w:val="00C70D30"/>
    <w:rsid w:val="00C70F29"/>
    <w:rsid w:val="00C71389"/>
    <w:rsid w:val="00C7159C"/>
    <w:rsid w:val="00C71E2C"/>
    <w:rsid w:val="00C71FDF"/>
    <w:rsid w:val="00C72D89"/>
    <w:rsid w:val="00C748B3"/>
    <w:rsid w:val="00C751FB"/>
    <w:rsid w:val="00C75F27"/>
    <w:rsid w:val="00C7784C"/>
    <w:rsid w:val="00C8033C"/>
    <w:rsid w:val="00C803A6"/>
    <w:rsid w:val="00C81E49"/>
    <w:rsid w:val="00C81F96"/>
    <w:rsid w:val="00C82539"/>
    <w:rsid w:val="00C82CB7"/>
    <w:rsid w:val="00C82F7A"/>
    <w:rsid w:val="00C8375D"/>
    <w:rsid w:val="00C8404A"/>
    <w:rsid w:val="00C85713"/>
    <w:rsid w:val="00C85F1B"/>
    <w:rsid w:val="00C87414"/>
    <w:rsid w:val="00C87F41"/>
    <w:rsid w:val="00C9035A"/>
    <w:rsid w:val="00C904F0"/>
    <w:rsid w:val="00C92F66"/>
    <w:rsid w:val="00C93BA3"/>
    <w:rsid w:val="00C9471F"/>
    <w:rsid w:val="00C94BBF"/>
    <w:rsid w:val="00C94FCE"/>
    <w:rsid w:val="00C969EF"/>
    <w:rsid w:val="00C97311"/>
    <w:rsid w:val="00CA098E"/>
    <w:rsid w:val="00CA0CF0"/>
    <w:rsid w:val="00CA1BF1"/>
    <w:rsid w:val="00CA27A8"/>
    <w:rsid w:val="00CA3056"/>
    <w:rsid w:val="00CA41EF"/>
    <w:rsid w:val="00CA4A51"/>
    <w:rsid w:val="00CA67B6"/>
    <w:rsid w:val="00CA6A57"/>
    <w:rsid w:val="00CA6A8E"/>
    <w:rsid w:val="00CA6BBA"/>
    <w:rsid w:val="00CB0A95"/>
    <w:rsid w:val="00CB18AC"/>
    <w:rsid w:val="00CB2EBC"/>
    <w:rsid w:val="00CB4E44"/>
    <w:rsid w:val="00CB5E40"/>
    <w:rsid w:val="00CB69C8"/>
    <w:rsid w:val="00CB73C1"/>
    <w:rsid w:val="00CB758A"/>
    <w:rsid w:val="00CB7C9F"/>
    <w:rsid w:val="00CB7FA5"/>
    <w:rsid w:val="00CC056F"/>
    <w:rsid w:val="00CC11FD"/>
    <w:rsid w:val="00CC1439"/>
    <w:rsid w:val="00CC2776"/>
    <w:rsid w:val="00CC5AEA"/>
    <w:rsid w:val="00CC5EEA"/>
    <w:rsid w:val="00CC60C1"/>
    <w:rsid w:val="00CC6712"/>
    <w:rsid w:val="00CC6D1F"/>
    <w:rsid w:val="00CC701A"/>
    <w:rsid w:val="00CD0532"/>
    <w:rsid w:val="00CD1BC9"/>
    <w:rsid w:val="00CD1F7D"/>
    <w:rsid w:val="00CD2254"/>
    <w:rsid w:val="00CD25F8"/>
    <w:rsid w:val="00CD26B9"/>
    <w:rsid w:val="00CD5E23"/>
    <w:rsid w:val="00CD735E"/>
    <w:rsid w:val="00CE1896"/>
    <w:rsid w:val="00CE1B90"/>
    <w:rsid w:val="00CE355A"/>
    <w:rsid w:val="00CE39DC"/>
    <w:rsid w:val="00CE5F26"/>
    <w:rsid w:val="00CE6262"/>
    <w:rsid w:val="00CF0DA4"/>
    <w:rsid w:val="00CF245A"/>
    <w:rsid w:val="00CF4A39"/>
    <w:rsid w:val="00CF5A31"/>
    <w:rsid w:val="00D00302"/>
    <w:rsid w:val="00D00DC9"/>
    <w:rsid w:val="00D02023"/>
    <w:rsid w:val="00D0342F"/>
    <w:rsid w:val="00D0372B"/>
    <w:rsid w:val="00D040EE"/>
    <w:rsid w:val="00D04CC9"/>
    <w:rsid w:val="00D05777"/>
    <w:rsid w:val="00D05C2F"/>
    <w:rsid w:val="00D062EF"/>
    <w:rsid w:val="00D06719"/>
    <w:rsid w:val="00D06A66"/>
    <w:rsid w:val="00D07596"/>
    <w:rsid w:val="00D10902"/>
    <w:rsid w:val="00D11F92"/>
    <w:rsid w:val="00D12DDA"/>
    <w:rsid w:val="00D15CF9"/>
    <w:rsid w:val="00D15D3D"/>
    <w:rsid w:val="00D175A9"/>
    <w:rsid w:val="00D20F7F"/>
    <w:rsid w:val="00D2179A"/>
    <w:rsid w:val="00D21F8B"/>
    <w:rsid w:val="00D22138"/>
    <w:rsid w:val="00D22DBE"/>
    <w:rsid w:val="00D235C5"/>
    <w:rsid w:val="00D23D4E"/>
    <w:rsid w:val="00D2402B"/>
    <w:rsid w:val="00D242E4"/>
    <w:rsid w:val="00D24422"/>
    <w:rsid w:val="00D24E5D"/>
    <w:rsid w:val="00D26402"/>
    <w:rsid w:val="00D31C96"/>
    <w:rsid w:val="00D32290"/>
    <w:rsid w:val="00D32A5B"/>
    <w:rsid w:val="00D32B48"/>
    <w:rsid w:val="00D32DC6"/>
    <w:rsid w:val="00D3378B"/>
    <w:rsid w:val="00D3513F"/>
    <w:rsid w:val="00D36006"/>
    <w:rsid w:val="00D36439"/>
    <w:rsid w:val="00D365D4"/>
    <w:rsid w:val="00D37B2C"/>
    <w:rsid w:val="00D37FA6"/>
    <w:rsid w:val="00D403DA"/>
    <w:rsid w:val="00D40845"/>
    <w:rsid w:val="00D40FF8"/>
    <w:rsid w:val="00D42362"/>
    <w:rsid w:val="00D43DAF"/>
    <w:rsid w:val="00D448DC"/>
    <w:rsid w:val="00D44A38"/>
    <w:rsid w:val="00D4592E"/>
    <w:rsid w:val="00D46DF7"/>
    <w:rsid w:val="00D47AB1"/>
    <w:rsid w:val="00D500FF"/>
    <w:rsid w:val="00D517CF"/>
    <w:rsid w:val="00D53A2A"/>
    <w:rsid w:val="00D53B37"/>
    <w:rsid w:val="00D53F44"/>
    <w:rsid w:val="00D5570F"/>
    <w:rsid w:val="00D564A2"/>
    <w:rsid w:val="00D57AE8"/>
    <w:rsid w:val="00D57C68"/>
    <w:rsid w:val="00D60292"/>
    <w:rsid w:val="00D602A3"/>
    <w:rsid w:val="00D60482"/>
    <w:rsid w:val="00D61448"/>
    <w:rsid w:val="00D61E93"/>
    <w:rsid w:val="00D62290"/>
    <w:rsid w:val="00D629F8"/>
    <w:rsid w:val="00D63D01"/>
    <w:rsid w:val="00D64AA9"/>
    <w:rsid w:val="00D666A3"/>
    <w:rsid w:val="00D7122E"/>
    <w:rsid w:val="00D719AB"/>
    <w:rsid w:val="00D7363A"/>
    <w:rsid w:val="00D73D65"/>
    <w:rsid w:val="00D7415B"/>
    <w:rsid w:val="00D75910"/>
    <w:rsid w:val="00D75DA9"/>
    <w:rsid w:val="00D7702E"/>
    <w:rsid w:val="00D7768C"/>
    <w:rsid w:val="00D80964"/>
    <w:rsid w:val="00D80E07"/>
    <w:rsid w:val="00D82021"/>
    <w:rsid w:val="00D826D3"/>
    <w:rsid w:val="00D83E8B"/>
    <w:rsid w:val="00D85686"/>
    <w:rsid w:val="00D858C7"/>
    <w:rsid w:val="00D85E09"/>
    <w:rsid w:val="00D86463"/>
    <w:rsid w:val="00D86EB0"/>
    <w:rsid w:val="00D877C8"/>
    <w:rsid w:val="00D9136B"/>
    <w:rsid w:val="00D913EF"/>
    <w:rsid w:val="00D91CE9"/>
    <w:rsid w:val="00D961F6"/>
    <w:rsid w:val="00D97523"/>
    <w:rsid w:val="00DA0000"/>
    <w:rsid w:val="00DA2093"/>
    <w:rsid w:val="00DA2F79"/>
    <w:rsid w:val="00DA4607"/>
    <w:rsid w:val="00DA6343"/>
    <w:rsid w:val="00DA7051"/>
    <w:rsid w:val="00DA71A4"/>
    <w:rsid w:val="00DB0B20"/>
    <w:rsid w:val="00DB19E3"/>
    <w:rsid w:val="00DB1AEF"/>
    <w:rsid w:val="00DB3107"/>
    <w:rsid w:val="00DB3F14"/>
    <w:rsid w:val="00DB4222"/>
    <w:rsid w:val="00DB49A9"/>
    <w:rsid w:val="00DB7687"/>
    <w:rsid w:val="00DC196A"/>
    <w:rsid w:val="00DC21A6"/>
    <w:rsid w:val="00DC2AFE"/>
    <w:rsid w:val="00DC352C"/>
    <w:rsid w:val="00DC3EC8"/>
    <w:rsid w:val="00DC4898"/>
    <w:rsid w:val="00DC52EB"/>
    <w:rsid w:val="00DC5C72"/>
    <w:rsid w:val="00DC6FA3"/>
    <w:rsid w:val="00DD1203"/>
    <w:rsid w:val="00DD31D9"/>
    <w:rsid w:val="00DD3B30"/>
    <w:rsid w:val="00DD4CEF"/>
    <w:rsid w:val="00DD6849"/>
    <w:rsid w:val="00DD7BFF"/>
    <w:rsid w:val="00DE0167"/>
    <w:rsid w:val="00DE0569"/>
    <w:rsid w:val="00DE0FF2"/>
    <w:rsid w:val="00DE0FFD"/>
    <w:rsid w:val="00DE1B1A"/>
    <w:rsid w:val="00DE2FF2"/>
    <w:rsid w:val="00DE3621"/>
    <w:rsid w:val="00DE541A"/>
    <w:rsid w:val="00DE6AE4"/>
    <w:rsid w:val="00DE6BC4"/>
    <w:rsid w:val="00DE77FA"/>
    <w:rsid w:val="00DF043C"/>
    <w:rsid w:val="00DF22E9"/>
    <w:rsid w:val="00DF3A0F"/>
    <w:rsid w:val="00DF443E"/>
    <w:rsid w:val="00DF7044"/>
    <w:rsid w:val="00DF7145"/>
    <w:rsid w:val="00DF7CB1"/>
    <w:rsid w:val="00E01B3E"/>
    <w:rsid w:val="00E01E23"/>
    <w:rsid w:val="00E030CF"/>
    <w:rsid w:val="00E03174"/>
    <w:rsid w:val="00E03A81"/>
    <w:rsid w:val="00E05043"/>
    <w:rsid w:val="00E056ED"/>
    <w:rsid w:val="00E0678E"/>
    <w:rsid w:val="00E117B3"/>
    <w:rsid w:val="00E11935"/>
    <w:rsid w:val="00E11BDD"/>
    <w:rsid w:val="00E1408A"/>
    <w:rsid w:val="00E15344"/>
    <w:rsid w:val="00E15FCC"/>
    <w:rsid w:val="00E1781D"/>
    <w:rsid w:val="00E207CE"/>
    <w:rsid w:val="00E2084F"/>
    <w:rsid w:val="00E218A2"/>
    <w:rsid w:val="00E221E9"/>
    <w:rsid w:val="00E225B8"/>
    <w:rsid w:val="00E22851"/>
    <w:rsid w:val="00E22A6A"/>
    <w:rsid w:val="00E23D31"/>
    <w:rsid w:val="00E24465"/>
    <w:rsid w:val="00E2591A"/>
    <w:rsid w:val="00E27EC2"/>
    <w:rsid w:val="00E315CB"/>
    <w:rsid w:val="00E32B71"/>
    <w:rsid w:val="00E347AD"/>
    <w:rsid w:val="00E35542"/>
    <w:rsid w:val="00E35A22"/>
    <w:rsid w:val="00E35F7C"/>
    <w:rsid w:val="00E36660"/>
    <w:rsid w:val="00E37D5A"/>
    <w:rsid w:val="00E407A1"/>
    <w:rsid w:val="00E420AD"/>
    <w:rsid w:val="00E45717"/>
    <w:rsid w:val="00E45BB7"/>
    <w:rsid w:val="00E470D7"/>
    <w:rsid w:val="00E472DD"/>
    <w:rsid w:val="00E473E9"/>
    <w:rsid w:val="00E47F6E"/>
    <w:rsid w:val="00E50258"/>
    <w:rsid w:val="00E54537"/>
    <w:rsid w:val="00E54F1A"/>
    <w:rsid w:val="00E550C0"/>
    <w:rsid w:val="00E554B8"/>
    <w:rsid w:val="00E55FAC"/>
    <w:rsid w:val="00E56465"/>
    <w:rsid w:val="00E56548"/>
    <w:rsid w:val="00E56AC2"/>
    <w:rsid w:val="00E57C96"/>
    <w:rsid w:val="00E57CEF"/>
    <w:rsid w:val="00E61697"/>
    <w:rsid w:val="00E61970"/>
    <w:rsid w:val="00E6302A"/>
    <w:rsid w:val="00E631C5"/>
    <w:rsid w:val="00E63555"/>
    <w:rsid w:val="00E63636"/>
    <w:rsid w:val="00E64237"/>
    <w:rsid w:val="00E64A90"/>
    <w:rsid w:val="00E671F7"/>
    <w:rsid w:val="00E67CF0"/>
    <w:rsid w:val="00E70F39"/>
    <w:rsid w:val="00E7102C"/>
    <w:rsid w:val="00E712DE"/>
    <w:rsid w:val="00E719EA"/>
    <w:rsid w:val="00E71C6F"/>
    <w:rsid w:val="00E71F6B"/>
    <w:rsid w:val="00E7230C"/>
    <w:rsid w:val="00E72520"/>
    <w:rsid w:val="00E728C6"/>
    <w:rsid w:val="00E753D7"/>
    <w:rsid w:val="00E75AFC"/>
    <w:rsid w:val="00E7718F"/>
    <w:rsid w:val="00E77B6F"/>
    <w:rsid w:val="00E77DF7"/>
    <w:rsid w:val="00E8038D"/>
    <w:rsid w:val="00E8276F"/>
    <w:rsid w:val="00E82931"/>
    <w:rsid w:val="00E82CA4"/>
    <w:rsid w:val="00E82D35"/>
    <w:rsid w:val="00E83283"/>
    <w:rsid w:val="00E8514F"/>
    <w:rsid w:val="00E8638F"/>
    <w:rsid w:val="00E90BBB"/>
    <w:rsid w:val="00E90DDB"/>
    <w:rsid w:val="00E944ED"/>
    <w:rsid w:val="00E950E7"/>
    <w:rsid w:val="00E95A94"/>
    <w:rsid w:val="00E96422"/>
    <w:rsid w:val="00E9673E"/>
    <w:rsid w:val="00E968AB"/>
    <w:rsid w:val="00EA066D"/>
    <w:rsid w:val="00EA25DB"/>
    <w:rsid w:val="00EA3332"/>
    <w:rsid w:val="00EA3A11"/>
    <w:rsid w:val="00EA4C37"/>
    <w:rsid w:val="00EA530E"/>
    <w:rsid w:val="00EA53BC"/>
    <w:rsid w:val="00EA5D6D"/>
    <w:rsid w:val="00EA75CE"/>
    <w:rsid w:val="00EA77E4"/>
    <w:rsid w:val="00EA7A17"/>
    <w:rsid w:val="00EB192C"/>
    <w:rsid w:val="00EB2FAA"/>
    <w:rsid w:val="00EB35B1"/>
    <w:rsid w:val="00EB4895"/>
    <w:rsid w:val="00EB66FF"/>
    <w:rsid w:val="00EB7D53"/>
    <w:rsid w:val="00EC14D3"/>
    <w:rsid w:val="00EC1647"/>
    <w:rsid w:val="00EC2715"/>
    <w:rsid w:val="00EC2FFD"/>
    <w:rsid w:val="00EC71B7"/>
    <w:rsid w:val="00ED0178"/>
    <w:rsid w:val="00ED0734"/>
    <w:rsid w:val="00ED0EBF"/>
    <w:rsid w:val="00ED1945"/>
    <w:rsid w:val="00ED1B5A"/>
    <w:rsid w:val="00ED1DAF"/>
    <w:rsid w:val="00ED319D"/>
    <w:rsid w:val="00ED40C1"/>
    <w:rsid w:val="00ED48F0"/>
    <w:rsid w:val="00ED4ACF"/>
    <w:rsid w:val="00ED50E4"/>
    <w:rsid w:val="00ED53F5"/>
    <w:rsid w:val="00ED7127"/>
    <w:rsid w:val="00ED7CD9"/>
    <w:rsid w:val="00EE161D"/>
    <w:rsid w:val="00EE1E3C"/>
    <w:rsid w:val="00EE1FE7"/>
    <w:rsid w:val="00EE242F"/>
    <w:rsid w:val="00EE2D28"/>
    <w:rsid w:val="00EE33CC"/>
    <w:rsid w:val="00EE36AE"/>
    <w:rsid w:val="00EE448B"/>
    <w:rsid w:val="00EE4BC3"/>
    <w:rsid w:val="00EE5794"/>
    <w:rsid w:val="00EE6E4B"/>
    <w:rsid w:val="00EF1F46"/>
    <w:rsid w:val="00EF274A"/>
    <w:rsid w:val="00EF2826"/>
    <w:rsid w:val="00EF3653"/>
    <w:rsid w:val="00EF4C79"/>
    <w:rsid w:val="00EF5337"/>
    <w:rsid w:val="00EF5A97"/>
    <w:rsid w:val="00EF60A6"/>
    <w:rsid w:val="00EF6119"/>
    <w:rsid w:val="00EF7147"/>
    <w:rsid w:val="00F01382"/>
    <w:rsid w:val="00F0173D"/>
    <w:rsid w:val="00F029F7"/>
    <w:rsid w:val="00F02EBF"/>
    <w:rsid w:val="00F02F2E"/>
    <w:rsid w:val="00F040AD"/>
    <w:rsid w:val="00F06BAE"/>
    <w:rsid w:val="00F115FC"/>
    <w:rsid w:val="00F125A4"/>
    <w:rsid w:val="00F1359E"/>
    <w:rsid w:val="00F13930"/>
    <w:rsid w:val="00F15323"/>
    <w:rsid w:val="00F168C8"/>
    <w:rsid w:val="00F16E36"/>
    <w:rsid w:val="00F200AB"/>
    <w:rsid w:val="00F20376"/>
    <w:rsid w:val="00F216DA"/>
    <w:rsid w:val="00F21961"/>
    <w:rsid w:val="00F22651"/>
    <w:rsid w:val="00F2654B"/>
    <w:rsid w:val="00F26A26"/>
    <w:rsid w:val="00F26EF1"/>
    <w:rsid w:val="00F30917"/>
    <w:rsid w:val="00F3482B"/>
    <w:rsid w:val="00F35556"/>
    <w:rsid w:val="00F35719"/>
    <w:rsid w:val="00F35996"/>
    <w:rsid w:val="00F359C3"/>
    <w:rsid w:val="00F35ADF"/>
    <w:rsid w:val="00F35EF8"/>
    <w:rsid w:val="00F37D47"/>
    <w:rsid w:val="00F42B62"/>
    <w:rsid w:val="00F43554"/>
    <w:rsid w:val="00F4368E"/>
    <w:rsid w:val="00F44C37"/>
    <w:rsid w:val="00F46A8D"/>
    <w:rsid w:val="00F46C43"/>
    <w:rsid w:val="00F46C58"/>
    <w:rsid w:val="00F47335"/>
    <w:rsid w:val="00F47C4A"/>
    <w:rsid w:val="00F50DC9"/>
    <w:rsid w:val="00F52A4C"/>
    <w:rsid w:val="00F53269"/>
    <w:rsid w:val="00F5327E"/>
    <w:rsid w:val="00F5382A"/>
    <w:rsid w:val="00F5466C"/>
    <w:rsid w:val="00F551F1"/>
    <w:rsid w:val="00F55405"/>
    <w:rsid w:val="00F55D70"/>
    <w:rsid w:val="00F5643B"/>
    <w:rsid w:val="00F571DD"/>
    <w:rsid w:val="00F57ACA"/>
    <w:rsid w:val="00F57B82"/>
    <w:rsid w:val="00F62116"/>
    <w:rsid w:val="00F631ED"/>
    <w:rsid w:val="00F633EA"/>
    <w:rsid w:val="00F64859"/>
    <w:rsid w:val="00F660CC"/>
    <w:rsid w:val="00F66572"/>
    <w:rsid w:val="00F6691E"/>
    <w:rsid w:val="00F66EAE"/>
    <w:rsid w:val="00F67C86"/>
    <w:rsid w:val="00F67F88"/>
    <w:rsid w:val="00F728C4"/>
    <w:rsid w:val="00F72F32"/>
    <w:rsid w:val="00F736FB"/>
    <w:rsid w:val="00F73945"/>
    <w:rsid w:val="00F73AB3"/>
    <w:rsid w:val="00F7469A"/>
    <w:rsid w:val="00F749A9"/>
    <w:rsid w:val="00F75891"/>
    <w:rsid w:val="00F76821"/>
    <w:rsid w:val="00F81ABD"/>
    <w:rsid w:val="00F81D0B"/>
    <w:rsid w:val="00F83B0B"/>
    <w:rsid w:val="00F840A3"/>
    <w:rsid w:val="00F841AD"/>
    <w:rsid w:val="00F866FE"/>
    <w:rsid w:val="00F87801"/>
    <w:rsid w:val="00F9059E"/>
    <w:rsid w:val="00F9233D"/>
    <w:rsid w:val="00F95A45"/>
    <w:rsid w:val="00F961AA"/>
    <w:rsid w:val="00F96F9C"/>
    <w:rsid w:val="00FA16B0"/>
    <w:rsid w:val="00FA5203"/>
    <w:rsid w:val="00FA53A8"/>
    <w:rsid w:val="00FA572F"/>
    <w:rsid w:val="00FA595D"/>
    <w:rsid w:val="00FA6676"/>
    <w:rsid w:val="00FA75F7"/>
    <w:rsid w:val="00FA7791"/>
    <w:rsid w:val="00FA790C"/>
    <w:rsid w:val="00FA7E7D"/>
    <w:rsid w:val="00FB181D"/>
    <w:rsid w:val="00FB1BE5"/>
    <w:rsid w:val="00FB3E17"/>
    <w:rsid w:val="00FB4F9F"/>
    <w:rsid w:val="00FB591E"/>
    <w:rsid w:val="00FB6863"/>
    <w:rsid w:val="00FB6CD7"/>
    <w:rsid w:val="00FB6D21"/>
    <w:rsid w:val="00FC0197"/>
    <w:rsid w:val="00FC02E2"/>
    <w:rsid w:val="00FC10F8"/>
    <w:rsid w:val="00FC20C7"/>
    <w:rsid w:val="00FC23F5"/>
    <w:rsid w:val="00FC2921"/>
    <w:rsid w:val="00FC2E44"/>
    <w:rsid w:val="00FC32C3"/>
    <w:rsid w:val="00FC48BE"/>
    <w:rsid w:val="00FC4A00"/>
    <w:rsid w:val="00FC4D64"/>
    <w:rsid w:val="00FC65B8"/>
    <w:rsid w:val="00FC6E22"/>
    <w:rsid w:val="00FD1B4D"/>
    <w:rsid w:val="00FD22D7"/>
    <w:rsid w:val="00FD34B3"/>
    <w:rsid w:val="00FD3FD4"/>
    <w:rsid w:val="00FD46DC"/>
    <w:rsid w:val="00FD4AD9"/>
    <w:rsid w:val="00FD4DB3"/>
    <w:rsid w:val="00FD53AA"/>
    <w:rsid w:val="00FD5706"/>
    <w:rsid w:val="00FD6DDF"/>
    <w:rsid w:val="00FE071E"/>
    <w:rsid w:val="00FE2993"/>
    <w:rsid w:val="00FE2A12"/>
    <w:rsid w:val="00FE577A"/>
    <w:rsid w:val="00FF0023"/>
    <w:rsid w:val="00FF1542"/>
    <w:rsid w:val="00FF2B8C"/>
    <w:rsid w:val="00FF2E31"/>
    <w:rsid w:val="00FF35CF"/>
    <w:rsid w:val="00FF38C6"/>
    <w:rsid w:val="00FF4354"/>
    <w:rsid w:val="00FF5081"/>
    <w:rsid w:val="00FF52A8"/>
    <w:rsid w:val="00FF58F3"/>
    <w:rsid w:val="00FF62DC"/>
    <w:rsid w:val="00FF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 w:type="paragraph" w:customStyle="1" w:styleId="pf0">
    <w:name w:val="pf0"/>
    <w:basedOn w:val="Normal"/>
    <w:rsid w:val="00B136F4"/>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111635750">
      <w:bodyDiv w:val="1"/>
      <w:marLeft w:val="0"/>
      <w:marRight w:val="0"/>
      <w:marTop w:val="0"/>
      <w:marBottom w:val="0"/>
      <w:divBdr>
        <w:top w:val="none" w:sz="0" w:space="0" w:color="auto"/>
        <w:left w:val="none" w:sz="0" w:space="0" w:color="auto"/>
        <w:bottom w:val="none" w:sz="0" w:space="0" w:color="auto"/>
        <w:right w:val="none" w:sz="0" w:space="0" w:color="auto"/>
      </w:divBdr>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597450369">
      <w:bodyDiv w:val="1"/>
      <w:marLeft w:val="0"/>
      <w:marRight w:val="0"/>
      <w:marTop w:val="0"/>
      <w:marBottom w:val="0"/>
      <w:divBdr>
        <w:top w:val="none" w:sz="0" w:space="0" w:color="auto"/>
        <w:left w:val="none" w:sz="0" w:space="0" w:color="auto"/>
        <w:bottom w:val="none" w:sz="0" w:space="0" w:color="auto"/>
        <w:right w:val="none" w:sz="0" w:space="0" w:color="auto"/>
      </w:divBdr>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12076524">
      <w:bodyDiv w:val="1"/>
      <w:marLeft w:val="0"/>
      <w:marRight w:val="0"/>
      <w:marTop w:val="0"/>
      <w:marBottom w:val="0"/>
      <w:divBdr>
        <w:top w:val="none" w:sz="0" w:space="0" w:color="auto"/>
        <w:left w:val="none" w:sz="0" w:space="0" w:color="auto"/>
        <w:bottom w:val="none" w:sz="0" w:space="0" w:color="auto"/>
        <w:right w:val="none" w:sz="0" w:space="0" w:color="auto"/>
      </w:divBdr>
    </w:div>
    <w:div w:id="720055562">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064066432">
      <w:bodyDiv w:val="1"/>
      <w:marLeft w:val="0"/>
      <w:marRight w:val="0"/>
      <w:marTop w:val="0"/>
      <w:marBottom w:val="0"/>
      <w:divBdr>
        <w:top w:val="none" w:sz="0" w:space="0" w:color="auto"/>
        <w:left w:val="none" w:sz="0" w:space="0" w:color="auto"/>
        <w:bottom w:val="none" w:sz="0" w:space="0" w:color="auto"/>
        <w:right w:val="none" w:sz="0" w:space="0" w:color="auto"/>
      </w:divBdr>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483935128">
      <w:bodyDiv w:val="1"/>
      <w:marLeft w:val="0"/>
      <w:marRight w:val="0"/>
      <w:marTop w:val="0"/>
      <w:marBottom w:val="0"/>
      <w:divBdr>
        <w:top w:val="none" w:sz="0" w:space="0" w:color="auto"/>
        <w:left w:val="none" w:sz="0" w:space="0" w:color="auto"/>
        <w:bottom w:val="none" w:sz="0" w:space="0" w:color="auto"/>
        <w:right w:val="none" w:sz="0" w:space="0" w:color="auto"/>
      </w:divBdr>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 w:id="21172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teriverprogram.org/sites/default/files/2025-02/10-22%20and%2023-2024%20PRRIP%20TAC%20Meeting%20Minutes%20FINAL.pdf" TargetMode="External"/><Relationship Id="rId18" Type="http://schemas.openxmlformats.org/officeDocument/2006/relationships/hyperlink" Target="https://platteriverprogram.org/system/files/2025-01/07_Implementation%20of%20the%20Whooping%20Crane%20Monitoring%20Protocol%20-Spring%202024%20Report%20DRAFT%20w%20TAC%20corrections%202.4.2025.docx" TargetMode="External"/><Relationship Id="rId26" Type="http://schemas.openxmlformats.org/officeDocument/2006/relationships/hyperlink" Target="https://platteriverprogram.org/system/files/2025-01/14_Phragmites_herbicide_exclusion_areas_0.pdf" TargetMode="External"/><Relationship Id="rId39" Type="http://schemas.openxmlformats.org/officeDocument/2006/relationships/footer" Target="footer1.xml"/><Relationship Id="rId21" Type="http://schemas.openxmlformats.org/officeDocument/2006/relationships/hyperlink" Target="https://platteriverprogram.org/system/files/2025-01/09_WC%20Stopover%20Flyover%20Update.pdf" TargetMode="External"/><Relationship Id="rId34" Type="http://schemas.openxmlformats.org/officeDocument/2006/relationships/hyperlink" Target="https://platteriverprogram.org/system/files/2025-01/21_PRRIP_Sediment_Augmentation_TAC_Mtg_2025.02.05.pdf"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teriverprogram.org/system/files/2025-01/05_2025_February_TAC_Plover_Tern_Presentation.pdf" TargetMode="External"/><Relationship Id="rId20" Type="http://schemas.openxmlformats.org/officeDocument/2006/relationships/hyperlink" Target="https://platteriverprogram.org/system/files/2025-01/08_WC%20Stopover%20vs.%20Flyover%20Update.pdf" TargetMode="External"/><Relationship Id="rId29" Type="http://schemas.openxmlformats.org/officeDocument/2006/relationships/hyperlink" Target="https://platteriverprogram.org/system/files/2025-01/17_UNL_Pallid%20Sturgeon_2024_annual%20report_1_23_25.pdf"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yperlink" Target="https://platteriverprogram.org/system/files/2025-01/11_FEB2025_TAC_GSEval_effectiveness_DataAnalysisPlan.pdf" TargetMode="External"/><Relationship Id="rId32" Type="http://schemas.openxmlformats.org/officeDocument/2006/relationships/hyperlink" Target="https://platteriverprogram.org/system/files/2025-02/18_Pegg_TAC_update_Feb_2025.pdf" TargetMode="External"/><Relationship Id="rId37" Type="http://schemas.openxmlformats.org/officeDocument/2006/relationships/hyperlink" Target="https://platteriverprogram.org/system/files/2025-01/23_PRRIP%20GRASSLAND%20VEGETATION%20MONITORING%20PROTOCOL%20%282016%29_2022.pdf"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teriverprogram.org/system/files/2025-01/04_PRRIP%202024%20Plover%20and%20Tern%20Monitoring%20and%20Research%20Report%20DRAFT%2020250122.docx" TargetMode="External"/><Relationship Id="rId23" Type="http://schemas.openxmlformats.org/officeDocument/2006/relationships/hyperlink" Target="https://platteriverprogram.org/system/files/2025-01/13_Peak%20Flow%20Memorandum%20Feb%202025%20TAC.pdf" TargetMode="External"/><Relationship Id="rId28" Type="http://schemas.openxmlformats.org/officeDocument/2006/relationships/hyperlink" Target="https://platteriverprogram.org/system/files/2025-01/16_2025%20Wet%20Meadow%20Publication%20Strategy.pdf" TargetMode="External"/><Relationship Id="rId36" Type="http://schemas.openxmlformats.org/officeDocument/2006/relationships/hyperlink" Target="https://platteriverprogram.org/system/files/2025-01/22_P22-003%20PRRIP%20Vegetation%20Monitoring%20RFP_FINAL_.pdf" TargetMode="External"/><Relationship Id="rId10" Type="http://schemas.microsoft.com/office/2011/relationships/commentsExtended" Target="commentsExtended.xml"/><Relationship Id="rId19" Type="http://schemas.openxmlformats.org/officeDocument/2006/relationships/hyperlink" Target="https://platteriverprogram.org/system/files/2025-02/07revised_Implementation%20of%20the%20Whooping%20Crane%20Monitoring%20Protocol%20-Spring%202024%20Report%20DRAFT%20w%20TAC%20corrections%202.4.2025.docx" TargetMode="External"/><Relationship Id="rId31" Type="http://schemas.openxmlformats.org/officeDocument/2006/relationships/hyperlink" Target="https://platteriverprogram.org/system/files/2025-01/19_2024%20SIU%20Interim%20Progress%20Report_Pallid%20Genetics%20FINAL.pdf"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platteriverprogram.org/system/files/2025-01/03_Program%20Document%20Attachment%206%20-%20Organizational%20Structures%20%28TAC%20Charter%20Appendix%20G%29.pdf" TargetMode="External"/><Relationship Id="rId22" Type="http://schemas.openxmlformats.org/officeDocument/2006/relationships/hyperlink" Target="https://platteriverprogram.org/system/files/2025-01/10_WC%20Roost%20Site%20Selection%20Update.pdf" TargetMode="External"/><Relationship Id="rId27" Type="http://schemas.openxmlformats.org/officeDocument/2006/relationships/hyperlink" Target="https://platteriverprogram.org/system/files/2025-02/15_Wet%20Meadow%20Hydrology%20Report_DRAFT%20%26%20Prelim%20notes%20from%20Miller%202025-02-03.pdf" TargetMode="External"/><Relationship Id="rId30" Type="http://schemas.openxmlformats.org/officeDocument/2006/relationships/hyperlink" Target="https://platteriverprogram.org/system/files/2025-01/17_UNL_Pallid%20Sturgeon_2024_Supplement.pdf" TargetMode="External"/><Relationship Id="rId35" Type="http://schemas.openxmlformats.org/officeDocument/2006/relationships/hyperlink" Target="https://platteriverprogram.org/system/files/2025-01/PRRIP_Ag_Leases_2025_Cottonwood_Ranch%20Planning%20map.pdf" TargetMode="External"/><Relationship Id="rId8" Type="http://schemas.openxmlformats.org/officeDocument/2006/relationships/hyperlink" Target="https://platteriverprogram.org/system/files/2025-01/01_PRRIP%20TAC%20Quarterly%20Meeting%20Agenda_Feb_2025_0.pdf" TargetMode="External"/><Relationship Id="rId3" Type="http://schemas.openxmlformats.org/officeDocument/2006/relationships/styles" Target="styles.xml"/><Relationship Id="rId12" Type="http://schemas.microsoft.com/office/2018/08/relationships/commentsExtensible" Target="commentsExtensible.xml"/><Relationship Id="rId17" Type="http://schemas.openxmlformats.org/officeDocument/2006/relationships/hyperlink" Target="https://platteriverprogram.org/system/files/2025-01/06_Plover%20ITS%20and%20RPM%20language%20for%20PRRIP%20river%20monitoring_mr.pdf" TargetMode="External"/><Relationship Id="rId25" Type="http://schemas.openxmlformats.org/officeDocument/2006/relationships/hyperlink" Target="https://platteriverprogram.org/system/files/2025-01/12_GermSupp_Communication_Feb_2025_TAC_final.pdf" TargetMode="External"/><Relationship Id="rId33" Type="http://schemas.openxmlformats.org/officeDocument/2006/relationships/hyperlink" Target="https://platteriverprogram.org/system/files/2025-01/20_Heist%20PRRIP%20Final%202025.pdf"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08FE0-0562-4FE0-8DD4-0E5CAE70E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7114</Words>
  <Characters>40556</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Rich Walters</cp:lastModifiedBy>
  <cp:revision>2</cp:revision>
  <cp:lastPrinted>2023-07-20T17:14:00Z</cp:lastPrinted>
  <dcterms:created xsi:type="dcterms:W3CDTF">2025-03-03T18:48:00Z</dcterms:created>
  <dcterms:modified xsi:type="dcterms:W3CDTF">2025-03-03T18:48:00Z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ies>
</file>